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73B" w:rsidRDefault="00E7773B" w:rsidP="00314237">
      <w:pPr>
        <w:tabs>
          <w:tab w:val="right" w:pos="9407"/>
        </w:tabs>
        <w:spacing w:before="288"/>
        <w:ind w:left="1" w:firstLineChars="65" w:firstLine="140"/>
        <w:rPr>
          <w:spacing w:val="-2"/>
        </w:rPr>
      </w:pPr>
      <w:bookmarkStart w:id="0" w:name="_GoBack"/>
      <w:bookmarkEnd w:id="0"/>
      <w:r w:rsidRPr="00F90A34">
        <w:rPr>
          <w:spacing w:val="-2"/>
          <w:u w:val="single"/>
        </w:rPr>
        <w:t xml:space="preserve">Suggested </w:t>
      </w:r>
      <w:r w:rsidR="00F90A34" w:rsidRPr="00F90A34">
        <w:rPr>
          <w:spacing w:val="-2"/>
          <w:u w:val="single"/>
        </w:rPr>
        <w:t xml:space="preserve">Changes to IMO Resolution </w:t>
      </w:r>
      <w:proofErr w:type="gramStart"/>
      <w:r w:rsidR="00F90A34" w:rsidRPr="00F90A34">
        <w:rPr>
          <w:spacing w:val="-2"/>
          <w:u w:val="single"/>
        </w:rPr>
        <w:t>A.918(</w:t>
      </w:r>
      <w:proofErr w:type="gramEnd"/>
      <w:r w:rsidR="00F90A34" w:rsidRPr="00F90A34">
        <w:rPr>
          <w:spacing w:val="-2"/>
          <w:u w:val="single"/>
        </w:rPr>
        <w:t>22) Standard Marine Communication Phrases)</w:t>
      </w:r>
      <w:r>
        <w:rPr>
          <w:spacing w:val="-2"/>
        </w:rPr>
        <w:t>:</w:t>
      </w:r>
    </w:p>
    <w:p w:rsidR="008F3545" w:rsidRDefault="008F3545" w:rsidP="00B908B1">
      <w:pPr>
        <w:tabs>
          <w:tab w:val="left" w:pos="993"/>
          <w:tab w:val="right" w:pos="9407"/>
        </w:tabs>
        <w:spacing w:before="288"/>
        <w:ind w:left="991" w:hangingChars="459" w:hanging="991"/>
        <w:rPr>
          <w:spacing w:val="-2"/>
        </w:rPr>
      </w:pPr>
    </w:p>
    <w:p w:rsidR="00B908B1" w:rsidRPr="00B908B1" w:rsidRDefault="00B908B1" w:rsidP="00B908B1">
      <w:pPr>
        <w:tabs>
          <w:tab w:val="left" w:pos="993"/>
          <w:tab w:val="right" w:pos="9407"/>
        </w:tabs>
        <w:spacing w:before="288"/>
        <w:ind w:left="991" w:hangingChars="459" w:hanging="991"/>
        <w:rPr>
          <w:spacing w:val="-2"/>
        </w:rPr>
      </w:pPr>
      <w:r w:rsidRPr="00B908B1">
        <w:rPr>
          <w:spacing w:val="-2"/>
        </w:rPr>
        <w:t>2.2</w:t>
      </w:r>
      <w:r w:rsidRPr="00B908B1">
        <w:rPr>
          <w:spacing w:val="-2"/>
        </w:rPr>
        <w:tab/>
      </w:r>
      <w:r w:rsidRPr="00B908B1">
        <w:rPr>
          <w:spacing w:val="-2"/>
        </w:rPr>
        <w:tab/>
        <w:t>Spelling of digits and numbers (P.13)</w:t>
      </w:r>
    </w:p>
    <w:p w:rsidR="00B908B1" w:rsidRPr="00B908B1" w:rsidRDefault="00B908B1" w:rsidP="00B908B1">
      <w:pPr>
        <w:tabs>
          <w:tab w:val="left" w:pos="993"/>
          <w:tab w:val="right" w:pos="9407"/>
        </w:tabs>
        <w:spacing w:before="288"/>
        <w:ind w:left="991" w:rightChars="-477" w:right="-1049" w:hangingChars="459" w:hanging="991"/>
        <w:rPr>
          <w:spacing w:val="-2"/>
        </w:rPr>
      </w:pPr>
      <w:r>
        <w:rPr>
          <w:spacing w:val="-2"/>
        </w:rPr>
        <w:tab/>
      </w:r>
      <w:r w:rsidRPr="00B908B1">
        <w:rPr>
          <w:spacing w:val="-2"/>
        </w:rPr>
        <w:t>A few digits and numbers have a modified pronunciation compared to general English:</w:t>
      </w:r>
    </w:p>
    <w:tbl>
      <w:tblPr>
        <w:tblW w:w="0" w:type="auto"/>
        <w:tblInd w:w="2141" w:type="dxa"/>
        <w:tblLayout w:type="fixed"/>
        <w:tblCellMar>
          <w:left w:w="0" w:type="dxa"/>
          <w:right w:w="0" w:type="dxa"/>
        </w:tblCellMar>
        <w:tblLook w:val="0000" w:firstRow="0" w:lastRow="0" w:firstColumn="0" w:lastColumn="0" w:noHBand="0" w:noVBand="0"/>
      </w:tblPr>
      <w:tblGrid>
        <w:gridCol w:w="1752"/>
        <w:gridCol w:w="1949"/>
        <w:gridCol w:w="1719"/>
      </w:tblGrid>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b/>
                <w:bCs/>
                <w:w w:val="105"/>
                <w:sz w:val="23"/>
                <w:szCs w:val="23"/>
              </w:rPr>
            </w:pPr>
            <w:r w:rsidRPr="00510C58">
              <w:rPr>
                <w:b/>
                <w:bCs/>
                <w:w w:val="105"/>
                <w:sz w:val="23"/>
                <w:szCs w:val="23"/>
              </w:rPr>
              <w:t>Number</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Spelling</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spacing w:val="-4"/>
                <w:w w:val="105"/>
                <w:sz w:val="23"/>
                <w:szCs w:val="23"/>
              </w:rPr>
            </w:pPr>
            <w:r w:rsidRPr="00510C58">
              <w:rPr>
                <w:b/>
                <w:bCs/>
                <w:spacing w:val="-4"/>
                <w:w w:val="105"/>
                <w:sz w:val="23"/>
                <w:szCs w:val="23"/>
              </w:rPr>
              <w:t>Pronunciation</w:t>
            </w:r>
          </w:p>
        </w:tc>
      </w:tr>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0</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zero</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
            </w:pPr>
            <w:r w:rsidRPr="00C9735C">
              <w:rPr>
                <w:b/>
                <w:w w:val="105"/>
                <w:sz w:val="23"/>
                <w:szCs w:val="23"/>
              </w:rPr>
              <w:t>ZEERO</w:t>
            </w:r>
          </w:p>
        </w:tc>
      </w:tr>
      <w:tr w:rsidR="00B908B1" w:rsidRPr="00510C58" w:rsidTr="00516A72">
        <w:trPr>
          <w:cantSplit/>
          <w:trHeight w:val="340"/>
        </w:trPr>
        <w:tc>
          <w:tcPr>
            <w:tcW w:w="1752" w:type="dxa"/>
            <w:tcBorders>
              <w:top w:val="single" w:sz="6" w:space="0" w:color="auto"/>
              <w:left w:val="single" w:sz="6" w:space="0" w:color="auto"/>
              <w:bottom w:val="nil"/>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1</w:t>
            </w:r>
          </w:p>
        </w:tc>
        <w:tc>
          <w:tcPr>
            <w:tcW w:w="1949" w:type="dxa"/>
            <w:tcBorders>
              <w:top w:val="single" w:sz="6" w:space="0" w:color="auto"/>
              <w:left w:val="single" w:sz="6" w:space="0" w:color="auto"/>
              <w:bottom w:val="nil"/>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one</w:t>
            </w:r>
          </w:p>
        </w:tc>
        <w:tc>
          <w:tcPr>
            <w:tcW w:w="1719" w:type="dxa"/>
            <w:tcBorders>
              <w:top w:val="single" w:sz="6" w:space="0" w:color="auto"/>
              <w:left w:val="single" w:sz="6" w:space="0" w:color="auto"/>
              <w:right w:val="single" w:sz="6" w:space="0" w:color="auto"/>
            </w:tcBorders>
            <w:vAlign w:val="center"/>
          </w:tcPr>
          <w:p w:rsidR="00B908B1" w:rsidRPr="00B908B1" w:rsidRDefault="00E9633B" w:rsidP="006C1C0F">
            <w:pPr>
              <w:ind w:left="125"/>
              <w:rPr>
                <w:w w:val="105"/>
                <w:u w:val="single"/>
                <w:rPrChange w:id="1" w:author="Fujitsu's User" w:date="2011-03-08T19:31:00Z">
                  <w:rPr>
                    <w:w w:val="105"/>
                  </w:rPr>
                </w:rPrChange>
              </w:rPr>
            </w:pPr>
            <w:del w:id="2" w:author="Fujitsu's User" w:date="2011-03-08T19:30:00Z">
              <w:r w:rsidRPr="00E9633B">
                <w:rPr>
                  <w:w w:val="105"/>
                  <w:u w:val="single"/>
                  <w:rPrChange w:id="3" w:author="Fujitsu's User" w:date="2011-03-08T19:31:00Z">
                    <w:rPr>
                      <w:w w:val="105"/>
                    </w:rPr>
                  </w:rPrChange>
                </w:rPr>
                <w:delText>WUN</w:delText>
              </w:r>
            </w:del>
          </w:p>
        </w:tc>
      </w:tr>
      <w:tr w:rsidR="00B908B1" w:rsidRPr="00510C58" w:rsidTr="006C1C0F">
        <w:trPr>
          <w:trHeight w:hRule="exact" w:val="312"/>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2</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two</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TOO</w:t>
            </w:r>
          </w:p>
        </w:tc>
      </w:tr>
      <w:tr w:rsidR="00B908B1" w:rsidRPr="00510C58" w:rsidTr="006C1C0F">
        <w:trPr>
          <w:trHeight w:hRule="exact" w:val="307"/>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3</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three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TREE</w:t>
            </w:r>
          </w:p>
        </w:tc>
      </w:tr>
      <w:tr w:rsidR="00B908B1" w:rsidRPr="00510C58" w:rsidTr="006C1C0F">
        <w:trPr>
          <w:trHeight w:hRule="exact" w:val="322"/>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4</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four</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FOWER</w:t>
            </w:r>
          </w:p>
        </w:tc>
      </w:tr>
      <w:tr w:rsidR="00B908B1" w:rsidRPr="00510C58" w:rsidTr="006C1C0F">
        <w:trPr>
          <w:trHeight w:hRule="exact" w:val="345"/>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5</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five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smartTag w:uri="urn:schemas-microsoft-com:office:smarttags" w:element="place">
              <w:r w:rsidRPr="00510C58">
                <w:rPr>
                  <w:b/>
                  <w:bCs/>
                  <w:w w:val="105"/>
                  <w:sz w:val="23"/>
                  <w:szCs w:val="23"/>
                </w:rPr>
                <w:t>FIFE</w:t>
              </w:r>
            </w:smartTag>
          </w:p>
        </w:tc>
      </w:tr>
      <w:tr w:rsidR="00B908B1" w:rsidRPr="00510C58" w:rsidTr="006C1C0F">
        <w:trPr>
          <w:trHeight w:hRule="exact" w:val="317"/>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6</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six</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E9633B" w:rsidP="006C1C0F">
            <w:pPr>
              <w:ind w:left="125"/>
              <w:rPr>
                <w:b/>
                <w:w w:val="105"/>
                <w:sz w:val="23"/>
                <w:szCs w:val="23"/>
                <w:rPrChange w:id="4" w:author="Fujitsu's User" w:date="2011-03-08T19:32:00Z">
                  <w:rPr>
                    <w:w w:val="105"/>
                    <w:sz w:val="23"/>
                    <w:szCs w:val="23"/>
                  </w:rPr>
                </w:rPrChange>
              </w:rPr>
            </w:pPr>
            <w:r w:rsidRPr="00E9633B">
              <w:rPr>
                <w:b/>
                <w:w w:val="105"/>
                <w:sz w:val="23"/>
                <w:szCs w:val="23"/>
                <w:rPrChange w:id="5" w:author="Fujitsu's User" w:date="2011-03-08T19:32:00Z">
                  <w:rPr>
                    <w:w w:val="105"/>
                    <w:sz w:val="23"/>
                    <w:szCs w:val="23"/>
                  </w:rPr>
                </w:rPrChange>
              </w:rPr>
              <w:t>SIX</w:t>
            </w:r>
          </w:p>
        </w:tc>
      </w:tr>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7</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seven</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E9633B" w:rsidP="006C1C0F">
            <w:pPr>
              <w:ind w:left="125"/>
              <w:rPr>
                <w:b/>
                <w:w w:val="105"/>
                <w:sz w:val="23"/>
                <w:szCs w:val="23"/>
                <w:rPrChange w:id="6" w:author="Fujitsu's User" w:date="2011-03-08T19:32:00Z">
                  <w:rPr>
                    <w:w w:val="105"/>
                    <w:sz w:val="23"/>
                    <w:szCs w:val="23"/>
                  </w:rPr>
                </w:rPrChange>
              </w:rPr>
            </w:pPr>
            <w:r w:rsidRPr="00E9633B">
              <w:rPr>
                <w:b/>
                <w:w w:val="105"/>
                <w:sz w:val="23"/>
                <w:szCs w:val="23"/>
                <w:rPrChange w:id="7" w:author="Fujitsu's User" w:date="2011-03-08T19:32:00Z">
                  <w:rPr>
                    <w:w w:val="105"/>
                    <w:sz w:val="23"/>
                    <w:szCs w:val="23"/>
                  </w:rPr>
                </w:rPrChange>
              </w:rPr>
              <w:t>SEVEN</w:t>
            </w:r>
          </w:p>
        </w:tc>
      </w:tr>
      <w:tr w:rsidR="00B908B1" w:rsidRPr="00510C58" w:rsidTr="006C1C0F">
        <w:trPr>
          <w:trHeight w:hRule="exact" w:val="350"/>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8</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eight</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E9633B" w:rsidP="006C1C0F">
            <w:pPr>
              <w:ind w:left="125"/>
              <w:rPr>
                <w:b/>
                <w:w w:val="105"/>
                <w:sz w:val="23"/>
                <w:szCs w:val="23"/>
                <w:rPrChange w:id="8" w:author="Fujitsu's User" w:date="2011-03-08T19:32:00Z">
                  <w:rPr>
                    <w:w w:val="105"/>
                    <w:sz w:val="23"/>
                    <w:szCs w:val="23"/>
                  </w:rPr>
                </w:rPrChange>
              </w:rPr>
            </w:pPr>
            <w:r w:rsidRPr="00E9633B">
              <w:rPr>
                <w:b/>
                <w:w w:val="105"/>
                <w:sz w:val="23"/>
                <w:szCs w:val="23"/>
                <w:rPrChange w:id="9" w:author="Fujitsu's User" w:date="2011-03-08T19:32:00Z">
                  <w:rPr>
                    <w:w w:val="105"/>
                    <w:sz w:val="23"/>
                    <w:szCs w:val="23"/>
                  </w:rPr>
                </w:rPrChange>
              </w:rPr>
              <w:t>AIT</w:t>
            </w:r>
          </w:p>
        </w:tc>
      </w:tr>
      <w:tr w:rsidR="00B908B1" w:rsidRPr="00510C58" w:rsidTr="006C1C0F">
        <w:trPr>
          <w:trHeight w:hRule="exact" w:val="30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9</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nine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NINER</w:t>
            </w:r>
          </w:p>
        </w:tc>
      </w:tr>
      <w:tr w:rsidR="00B908B1" w:rsidRPr="00510C58" w:rsidTr="006C1C0F">
        <w:trPr>
          <w:trHeight w:hRule="exact" w:val="355"/>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1000</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thousand</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TOUSAND</w:t>
            </w:r>
          </w:p>
        </w:tc>
      </w:tr>
    </w:tbl>
    <w:p w:rsidR="00B908B1" w:rsidDel="00B908B1" w:rsidRDefault="00B908B1" w:rsidP="00E7773B">
      <w:pPr>
        <w:tabs>
          <w:tab w:val="right" w:pos="9407"/>
        </w:tabs>
        <w:spacing w:before="288"/>
        <w:rPr>
          <w:del w:id="10" w:author="Fujitsu's User" w:date="2011-03-08T19:33:00Z"/>
          <w:spacing w:val="-2"/>
        </w:rPr>
      </w:pPr>
    </w:p>
    <w:p w:rsidR="00E7773B" w:rsidRPr="00E7773B" w:rsidRDefault="00E7773B" w:rsidP="00502AEC">
      <w:pPr>
        <w:tabs>
          <w:tab w:val="left" w:pos="993"/>
          <w:tab w:val="right" w:pos="9407"/>
        </w:tabs>
        <w:spacing w:before="288"/>
        <w:ind w:left="991" w:hangingChars="459" w:hanging="991"/>
        <w:rPr>
          <w:spacing w:val="-2"/>
        </w:rPr>
      </w:pPr>
      <w:r>
        <w:rPr>
          <w:spacing w:val="-2"/>
        </w:rPr>
        <w:t xml:space="preserve">4    </w:t>
      </w:r>
      <w:r>
        <w:rPr>
          <w:spacing w:val="-2"/>
        </w:rPr>
        <w:tab/>
        <w:t>Responses</w:t>
      </w:r>
      <w:ins w:id="11" w:author="Fujitsu's User" w:date="2011-03-08T19:33:00Z">
        <w:r w:rsidR="00B908B1">
          <w:rPr>
            <w:spacing w:val="-2"/>
          </w:rPr>
          <w:t xml:space="preserve"> </w:t>
        </w:r>
      </w:ins>
      <w:r w:rsidR="00B908B1">
        <w:rPr>
          <w:spacing w:val="-2"/>
        </w:rPr>
        <w:t>(P.14)</w:t>
      </w:r>
    </w:p>
    <w:p w:rsidR="00E7773B" w:rsidRPr="00E7773B" w:rsidRDefault="00E7773B" w:rsidP="00502AEC">
      <w:pPr>
        <w:tabs>
          <w:tab w:val="left" w:pos="993"/>
          <w:tab w:val="right" w:pos="9407"/>
        </w:tabs>
        <w:spacing w:before="288"/>
        <w:ind w:left="973" w:hangingChars="459" w:hanging="973"/>
        <w:rPr>
          <w:spacing w:val="-4"/>
        </w:rPr>
      </w:pPr>
      <w:r w:rsidRPr="00E7773B">
        <w:rPr>
          <w:spacing w:val="-4"/>
        </w:rPr>
        <w:t>4.</w:t>
      </w:r>
      <w:r>
        <w:rPr>
          <w:spacing w:val="-4"/>
        </w:rPr>
        <w:t xml:space="preserve">5  </w:t>
      </w:r>
      <w:r>
        <w:rPr>
          <w:spacing w:val="-4"/>
        </w:rPr>
        <w:tab/>
      </w:r>
      <w:r w:rsidRPr="00E7773B">
        <w:rPr>
          <w:spacing w:val="-2"/>
        </w:rPr>
        <w:t>When an INSTRUCTION (e.g. by a VTS Station, naval vessel or other fully authorized</w:t>
      </w:r>
      <w:r>
        <w:rPr>
          <w:spacing w:val="-2"/>
        </w:rPr>
        <w:t xml:space="preserve"> </w:t>
      </w:r>
      <w:r w:rsidRPr="00E7773B">
        <w:rPr>
          <w:spacing w:val="-4"/>
        </w:rPr>
        <w:t>personnel) or an ADVICE is given, respond</w:t>
      </w:r>
      <w:del w:id="12" w:author="Fujitsu's User" w:date="2011-03-08T19:12:00Z">
        <w:r w:rsidRPr="00E7773B" w:rsidDel="00E7773B">
          <w:rPr>
            <w:spacing w:val="-4"/>
          </w:rPr>
          <w:delText xml:space="preserve"> if in the affirmative</w:delText>
        </w:r>
      </w:del>
      <w:r w:rsidRPr="00E7773B">
        <w:rPr>
          <w:spacing w:val="-4"/>
        </w:rPr>
        <w:t>:</w:t>
      </w:r>
    </w:p>
    <w:p w:rsidR="00E7773B" w:rsidRPr="00E7773B" w:rsidRDefault="00E7773B" w:rsidP="00502AEC">
      <w:pPr>
        <w:tabs>
          <w:tab w:val="left" w:pos="993"/>
        </w:tabs>
        <w:spacing w:before="36"/>
        <w:ind w:left="973" w:hangingChars="459" w:hanging="973"/>
        <w:rPr>
          <w:spacing w:val="-4"/>
        </w:rPr>
      </w:pPr>
      <w:r>
        <w:rPr>
          <w:spacing w:val="-4"/>
        </w:rPr>
        <w:tab/>
      </w:r>
      <w:r w:rsidRPr="00E7773B">
        <w:rPr>
          <w:spacing w:val="-4"/>
        </w:rPr>
        <w:t xml:space="preserve">"I will/can </w:t>
      </w:r>
      <w:proofErr w:type="gramStart"/>
      <w:r w:rsidRPr="00E7773B">
        <w:rPr>
          <w:spacing w:val="-4"/>
        </w:rPr>
        <w:t>... "</w:t>
      </w:r>
      <w:proofErr w:type="gramEnd"/>
      <w:r w:rsidRPr="00E7773B">
        <w:rPr>
          <w:spacing w:val="-4"/>
        </w:rPr>
        <w:t xml:space="preserve"> - followed by the instruction or advice in full;</w:t>
      </w:r>
      <w:del w:id="13" w:author="Fujitsu's User" w:date="2011-03-08T19:12:00Z">
        <w:r w:rsidRPr="00E7773B" w:rsidDel="00E7773B">
          <w:rPr>
            <w:spacing w:val="-4"/>
          </w:rPr>
          <w:delText xml:space="preserve"> and</w:delText>
        </w:r>
      </w:del>
      <w:ins w:id="14" w:author="Fujitsu's User" w:date="2011-03-08T19:12:00Z">
        <w:r>
          <w:rPr>
            <w:spacing w:val="-4"/>
          </w:rPr>
          <w:t xml:space="preserve"> or</w:t>
        </w:r>
      </w:ins>
      <w:r w:rsidRPr="00E7773B">
        <w:rPr>
          <w:spacing w:val="-4"/>
        </w:rPr>
        <w:t>,</w:t>
      </w:r>
    </w:p>
    <w:p w:rsidR="00E7773B" w:rsidRPr="00E7773B" w:rsidRDefault="00E7773B" w:rsidP="00502AEC">
      <w:pPr>
        <w:tabs>
          <w:tab w:val="left" w:pos="993"/>
        </w:tabs>
        <w:ind w:left="973" w:hangingChars="459" w:hanging="973"/>
        <w:rPr>
          <w:spacing w:val="-4"/>
        </w:rPr>
      </w:pPr>
      <w:r>
        <w:rPr>
          <w:spacing w:val="-4"/>
        </w:rPr>
        <w:tab/>
      </w:r>
      <w:del w:id="15" w:author="Fujitsu's User" w:date="2011-03-08T19:12:00Z">
        <w:r w:rsidRPr="00E7773B" w:rsidDel="00E7773B">
          <w:rPr>
            <w:spacing w:val="-4"/>
          </w:rPr>
          <w:delText>if in the negative, respond:</w:delText>
        </w:r>
      </w:del>
    </w:p>
    <w:p w:rsidR="00E7773B" w:rsidRPr="00E7773B" w:rsidRDefault="00005ED1" w:rsidP="00502AEC">
      <w:pPr>
        <w:tabs>
          <w:tab w:val="left" w:pos="993"/>
        </w:tabs>
        <w:ind w:left="973" w:hangingChars="459" w:hanging="973"/>
        <w:jc w:val="center"/>
        <w:rPr>
          <w:spacing w:val="-4"/>
        </w:rPr>
      </w:pPr>
      <w:ins w:id="16" w:author="Fujitsu's User" w:date="2011-03-08T19:16:00Z">
        <w:r>
          <w:rPr>
            <w:spacing w:val="-4"/>
          </w:rPr>
          <w:t xml:space="preserve">    </w:t>
        </w:r>
      </w:ins>
      <w:del w:id="17" w:author="Fujitsu's User" w:date="2011-03-08T19:16:00Z">
        <w:r w:rsidR="00E7773B" w:rsidDel="00005ED1">
          <w:rPr>
            <w:spacing w:val="-4"/>
          </w:rPr>
          <w:tab/>
        </w:r>
      </w:del>
      <w:r w:rsidR="00E7773B" w:rsidRPr="00E7773B">
        <w:rPr>
          <w:spacing w:val="-4"/>
        </w:rPr>
        <w:t xml:space="preserve">"I will not/cannot </w:t>
      </w:r>
      <w:proofErr w:type="gramStart"/>
      <w:r w:rsidR="00E7773B" w:rsidRPr="00E7773B">
        <w:rPr>
          <w:spacing w:val="-4"/>
        </w:rPr>
        <w:t>... "</w:t>
      </w:r>
      <w:proofErr w:type="gramEnd"/>
      <w:r w:rsidR="00E7773B" w:rsidRPr="00E7773B">
        <w:rPr>
          <w:spacing w:val="-4"/>
        </w:rPr>
        <w:t xml:space="preserve"> - followed by the instruction or advice in full.</w:t>
      </w:r>
    </w:p>
    <w:p w:rsidR="0049263D" w:rsidRDefault="00E7773B" w:rsidP="00502AEC">
      <w:pPr>
        <w:tabs>
          <w:tab w:val="left" w:pos="993"/>
        </w:tabs>
        <w:spacing w:before="252"/>
        <w:ind w:left="927" w:right="84" w:hangingChars="459" w:hanging="927"/>
        <w:rPr>
          <w:ins w:id="18" w:author="Fujitsu's User" w:date="2011-03-08T19:15:00Z"/>
          <w:spacing w:val="-9"/>
        </w:rPr>
        <w:pPrChange w:id="19" w:author="Fujitsu's User" w:date="2011-03-08T19:15:00Z">
          <w:pPr>
            <w:tabs>
              <w:tab w:val="left" w:pos="993"/>
            </w:tabs>
            <w:spacing w:before="252"/>
            <w:ind w:left="927" w:right="2592" w:hangingChars="459" w:hanging="927"/>
          </w:pPr>
        </w:pPrChange>
      </w:pPr>
      <w:r>
        <w:rPr>
          <w:spacing w:val="-9"/>
        </w:rPr>
        <w:tab/>
      </w:r>
      <w:ins w:id="20" w:author="Fujitsu's User" w:date="2011-03-08T19:14:00Z">
        <w:r w:rsidRPr="00E7773B">
          <w:rPr>
            <w:spacing w:val="-9"/>
          </w:rPr>
          <w:t>Example: "</w:t>
        </w:r>
        <w:r>
          <w:rPr>
            <w:spacing w:val="-9"/>
          </w:rPr>
          <w:t>INSTRUCTION</w:t>
        </w:r>
        <w:r w:rsidRPr="00E7773B">
          <w:rPr>
            <w:spacing w:val="-9"/>
          </w:rPr>
          <w:t xml:space="preserve">. </w:t>
        </w:r>
        <w:r>
          <w:rPr>
            <w:spacing w:val="-9"/>
          </w:rPr>
          <w:t xml:space="preserve">Slow down your vessel </w:t>
        </w:r>
      </w:ins>
      <w:ins w:id="21" w:author="Fujitsu's User" w:date="2011-03-08T19:15:00Z">
        <w:r w:rsidR="00B97D9E">
          <w:rPr>
            <w:spacing w:val="-9"/>
          </w:rPr>
          <w:t>imm</w:t>
        </w:r>
      </w:ins>
      <w:ins w:id="22" w:author="Fujitsu's User" w:date="2011-03-08T19:16:00Z">
        <w:r w:rsidR="00B97D9E">
          <w:rPr>
            <w:spacing w:val="-9"/>
          </w:rPr>
          <w:t>e</w:t>
        </w:r>
      </w:ins>
      <w:ins w:id="23" w:author="Fujitsu's User" w:date="2011-03-08T19:15:00Z">
        <w:r w:rsidR="00B97D9E">
          <w:rPr>
            <w:spacing w:val="-9"/>
          </w:rPr>
          <w:t>d</w:t>
        </w:r>
      </w:ins>
      <w:ins w:id="24" w:author="Fujitsu's User" w:date="2011-03-08T19:16:00Z">
        <w:r w:rsidR="00B97D9E">
          <w:rPr>
            <w:spacing w:val="-9"/>
          </w:rPr>
          <w:t>iately</w:t>
        </w:r>
      </w:ins>
      <w:proofErr w:type="gramStart"/>
      <w:ins w:id="25" w:author="Fujitsu's User" w:date="2011-03-08T19:14:00Z">
        <w:r>
          <w:rPr>
            <w:spacing w:val="-9"/>
          </w:rPr>
          <w:t>.</w:t>
        </w:r>
        <w:r w:rsidRPr="00E7773B">
          <w:rPr>
            <w:spacing w:val="-9"/>
          </w:rPr>
          <w:t>."</w:t>
        </w:r>
        <w:proofErr w:type="gramEnd"/>
        <w:r w:rsidRPr="00E7773B">
          <w:rPr>
            <w:spacing w:val="-9"/>
          </w:rPr>
          <w:t xml:space="preserve"> </w:t>
        </w:r>
      </w:ins>
    </w:p>
    <w:p w:rsidR="00E7773B" w:rsidRDefault="00E7773B" w:rsidP="00E7773B">
      <w:pPr>
        <w:tabs>
          <w:tab w:val="left" w:pos="993"/>
        </w:tabs>
        <w:spacing w:before="252"/>
        <w:ind w:left="927" w:right="2592" w:hangingChars="459" w:hanging="927"/>
        <w:rPr>
          <w:ins w:id="26" w:author="Fujitsu's User" w:date="2011-03-08T19:14:00Z"/>
          <w:spacing w:val="-9"/>
        </w:rPr>
      </w:pPr>
      <w:ins w:id="27" w:author="Fujitsu's User" w:date="2011-03-08T19:15:00Z">
        <w:r>
          <w:rPr>
            <w:spacing w:val="-9"/>
          </w:rPr>
          <w:tab/>
        </w:r>
      </w:ins>
      <w:ins w:id="28" w:author="Fujitsu's User" w:date="2011-03-08T19:14:00Z">
        <w:r w:rsidR="00E9633B" w:rsidRPr="00E9633B">
          <w:rPr>
            <w:spacing w:val="-9"/>
            <w:rPrChange w:id="29" w:author="Fujitsu's User" w:date="2011-03-08T19:16:00Z">
              <w:rPr>
                <w:spacing w:val="-4"/>
              </w:rPr>
            </w:rPrChange>
          </w:rPr>
          <w:t xml:space="preserve">Respond: "I will </w:t>
        </w:r>
      </w:ins>
      <w:ins w:id="30" w:author="Fujitsu's User" w:date="2011-03-08T19:15:00Z">
        <w:r w:rsidR="00E9633B" w:rsidRPr="00E9633B">
          <w:rPr>
            <w:spacing w:val="-9"/>
            <w:rPrChange w:id="31" w:author="Fujitsu's User" w:date="2011-03-08T19:16:00Z">
              <w:rPr>
                <w:spacing w:val="-4"/>
              </w:rPr>
            </w:rPrChange>
          </w:rPr>
          <w:t>s</w:t>
        </w:r>
        <w:r>
          <w:rPr>
            <w:spacing w:val="-9"/>
          </w:rPr>
          <w:t>low down my vessel imm</w:t>
        </w:r>
      </w:ins>
      <w:ins w:id="32" w:author="Fujitsu's User" w:date="2011-03-08T19:16:00Z">
        <w:r>
          <w:rPr>
            <w:spacing w:val="-9"/>
          </w:rPr>
          <w:t>e</w:t>
        </w:r>
      </w:ins>
      <w:ins w:id="33" w:author="Fujitsu's User" w:date="2011-03-08T19:15:00Z">
        <w:r>
          <w:rPr>
            <w:spacing w:val="-9"/>
          </w:rPr>
          <w:t>d</w:t>
        </w:r>
      </w:ins>
      <w:ins w:id="34" w:author="Fujitsu's User" w:date="2011-03-08T19:16:00Z">
        <w:r w:rsidR="00005ED1">
          <w:rPr>
            <w:spacing w:val="-9"/>
          </w:rPr>
          <w:t>iately</w:t>
        </w:r>
      </w:ins>
    </w:p>
    <w:p w:rsidR="0049263D" w:rsidRDefault="00005ED1" w:rsidP="0049263D">
      <w:pPr>
        <w:tabs>
          <w:tab w:val="left" w:pos="993"/>
        </w:tabs>
        <w:spacing w:before="252"/>
        <w:ind w:left="927" w:right="226" w:hangingChars="459" w:hanging="927"/>
        <w:rPr>
          <w:ins w:id="35" w:author="Fujitsu's User" w:date="2011-03-08T19:17:00Z"/>
          <w:spacing w:val="-9"/>
        </w:rPr>
        <w:pPrChange w:id="36" w:author="Fujitsu's User" w:date="2011-03-08T19:16:00Z">
          <w:pPr>
            <w:tabs>
              <w:tab w:val="left" w:pos="993"/>
            </w:tabs>
            <w:spacing w:before="252"/>
            <w:ind w:left="927" w:right="2592" w:hangingChars="459" w:hanging="927"/>
          </w:pPr>
        </w:pPrChange>
      </w:pPr>
      <w:ins w:id="37" w:author="Fujitsu's User" w:date="2011-03-08T19:16:00Z">
        <w:r>
          <w:rPr>
            <w:spacing w:val="-9"/>
          </w:rPr>
          <w:tab/>
        </w:r>
      </w:ins>
      <w:r w:rsidR="00E7773B" w:rsidRPr="00E7773B">
        <w:rPr>
          <w:spacing w:val="-9"/>
        </w:rPr>
        <w:t xml:space="preserve">Example: "ADVICE. Do not overtake the vessel </w:t>
      </w:r>
      <w:proofErr w:type="gramStart"/>
      <w:r w:rsidR="00E7773B" w:rsidRPr="00E7773B">
        <w:rPr>
          <w:spacing w:val="-9"/>
        </w:rPr>
        <w:t>North</w:t>
      </w:r>
      <w:proofErr w:type="gramEnd"/>
      <w:r w:rsidR="00E7773B" w:rsidRPr="00E7773B">
        <w:rPr>
          <w:spacing w:val="-9"/>
        </w:rPr>
        <w:t xml:space="preserve"> of you." </w:t>
      </w:r>
    </w:p>
    <w:p w:rsidR="0049263D" w:rsidRDefault="00005ED1" w:rsidP="0049263D">
      <w:pPr>
        <w:tabs>
          <w:tab w:val="left" w:pos="993"/>
        </w:tabs>
        <w:spacing w:before="252"/>
        <w:ind w:left="927" w:right="226" w:hangingChars="459" w:hanging="927"/>
        <w:rPr>
          <w:spacing w:val="-4"/>
        </w:rPr>
        <w:pPrChange w:id="38" w:author="Fujitsu's User" w:date="2011-03-08T19:17:00Z">
          <w:pPr>
            <w:tabs>
              <w:tab w:val="left" w:pos="993"/>
            </w:tabs>
            <w:spacing w:before="252"/>
            <w:ind w:left="927" w:right="2592" w:hangingChars="459" w:hanging="927"/>
          </w:pPr>
        </w:pPrChange>
      </w:pPr>
      <w:ins w:id="39" w:author="Fujitsu's User" w:date="2011-03-08T19:17:00Z">
        <w:r>
          <w:rPr>
            <w:spacing w:val="-9"/>
          </w:rPr>
          <w:tab/>
        </w:r>
      </w:ins>
      <w:r w:rsidR="00E7773B" w:rsidRPr="00E7773B">
        <w:rPr>
          <w:spacing w:val="-4"/>
        </w:rPr>
        <w:t xml:space="preserve">Respond: "I will not overtake the vessel </w:t>
      </w:r>
      <w:proofErr w:type="gramStart"/>
      <w:r w:rsidR="00E7773B" w:rsidRPr="00E7773B">
        <w:rPr>
          <w:spacing w:val="-4"/>
        </w:rPr>
        <w:t>North</w:t>
      </w:r>
      <w:proofErr w:type="gramEnd"/>
      <w:r w:rsidR="00E7773B" w:rsidRPr="00E7773B">
        <w:rPr>
          <w:spacing w:val="-4"/>
        </w:rPr>
        <w:t xml:space="preserve"> of me." </w:t>
      </w:r>
    </w:p>
    <w:p w:rsidR="00E7773B" w:rsidRDefault="00E7773B">
      <w:pPr>
        <w:rPr>
          <w:ins w:id="40" w:author="Fujitsu's User" w:date="2011-03-08T21:36:00Z"/>
        </w:rPr>
      </w:pPr>
    </w:p>
    <w:p w:rsidR="00824E47" w:rsidRPr="00462E55" w:rsidRDefault="00824E47" w:rsidP="00462E55">
      <w:pPr>
        <w:tabs>
          <w:tab w:val="left" w:pos="993"/>
          <w:tab w:val="right" w:pos="9407"/>
        </w:tabs>
        <w:spacing w:before="288"/>
        <w:ind w:left="991" w:hangingChars="459" w:hanging="991"/>
        <w:rPr>
          <w:spacing w:val="-2"/>
        </w:rPr>
      </w:pPr>
      <w:r w:rsidRPr="00462E55">
        <w:rPr>
          <w:spacing w:val="-2"/>
        </w:rPr>
        <w:t xml:space="preserve">18.2 </w:t>
      </w:r>
      <w:r w:rsidR="00462E55">
        <w:rPr>
          <w:spacing w:val="-2"/>
        </w:rPr>
        <w:tab/>
      </w:r>
      <w:r w:rsidRPr="00462E55">
        <w:rPr>
          <w:spacing w:val="-2"/>
        </w:rPr>
        <w:t>The word "</w:t>
      </w:r>
      <w:proofErr w:type="gramStart"/>
      <w:r w:rsidRPr="00462E55">
        <w:rPr>
          <w:spacing w:val="-2"/>
        </w:rPr>
        <w:t>can</w:t>
      </w:r>
      <w:proofErr w:type="gramEnd"/>
      <w:r w:rsidRPr="00462E55">
        <w:rPr>
          <w:spacing w:val="-2"/>
        </w:rPr>
        <w:t>" (P.17)</w:t>
      </w:r>
    </w:p>
    <w:p w:rsidR="00824E47" w:rsidRDefault="00824E47" w:rsidP="00462E55">
      <w:pPr>
        <w:tabs>
          <w:tab w:val="left" w:pos="993"/>
        </w:tabs>
        <w:spacing w:before="252"/>
        <w:ind w:left="960"/>
        <w:jc w:val="both"/>
        <w:rPr>
          <w:spacing w:val="-3"/>
          <w:w w:val="105"/>
          <w:sz w:val="23"/>
          <w:szCs w:val="23"/>
        </w:rPr>
      </w:pPr>
      <w:r>
        <w:rPr>
          <w:spacing w:val="-2"/>
          <w:w w:val="105"/>
          <w:sz w:val="23"/>
          <w:szCs w:val="23"/>
        </w:rPr>
        <w:t xml:space="preserve">The word "can" describes either the possibility or the capability of doing something. In the </w:t>
      </w:r>
      <w:r>
        <w:rPr>
          <w:spacing w:val="-8"/>
          <w:w w:val="105"/>
          <w:sz w:val="23"/>
          <w:szCs w:val="23"/>
        </w:rPr>
        <w:t xml:space="preserve">IMO SMCP the situations where phrases using the word "can" appear make it clear whether a </w:t>
      </w:r>
      <w:r>
        <w:rPr>
          <w:spacing w:val="-3"/>
          <w:w w:val="105"/>
          <w:sz w:val="23"/>
          <w:szCs w:val="23"/>
        </w:rPr>
        <w:t xml:space="preserve">possibility is referred to. </w:t>
      </w:r>
    </w:p>
    <w:p w:rsidR="00824E47" w:rsidDel="00824E47" w:rsidRDefault="00824E47" w:rsidP="00462E55">
      <w:pPr>
        <w:tabs>
          <w:tab w:val="left" w:pos="993"/>
        </w:tabs>
        <w:spacing w:before="252"/>
        <w:ind w:left="993"/>
        <w:jc w:val="both"/>
        <w:rPr>
          <w:del w:id="41" w:author="Fujitsu's User" w:date="2011-03-08T21:54:00Z"/>
          <w:spacing w:val="-4"/>
          <w:w w:val="105"/>
          <w:sz w:val="23"/>
          <w:szCs w:val="23"/>
        </w:rPr>
      </w:pPr>
      <w:del w:id="42" w:author="Fujitsu's User" w:date="2011-03-08T21:54:00Z">
        <w:r w:rsidDel="00824E47">
          <w:rPr>
            <w:spacing w:val="-3"/>
            <w:w w:val="105"/>
            <w:sz w:val="23"/>
            <w:szCs w:val="23"/>
          </w:rPr>
          <w:delText xml:space="preserve">In an ambiguous context, however, say, for example: "QUESTION. </w:delText>
        </w:r>
        <w:r w:rsidDel="00824E47">
          <w:rPr>
            <w:spacing w:val="-1"/>
            <w:w w:val="105"/>
            <w:sz w:val="23"/>
            <w:szCs w:val="23"/>
          </w:rPr>
          <w:delText xml:space="preserve">Do I have permission to use the shallow draft fairway at this time?" Do not say: "Can I use </w:delText>
        </w:r>
        <w:r w:rsidDel="00824E47">
          <w:rPr>
            <w:spacing w:val="-3"/>
            <w:w w:val="105"/>
            <w:sz w:val="23"/>
            <w:szCs w:val="23"/>
          </w:rPr>
          <w:delText xml:space="preserve">the shallow draft fairway at this time?" if you are asking for a permission. (The same applies </w:delText>
        </w:r>
        <w:r w:rsidDel="00824E47">
          <w:rPr>
            <w:spacing w:val="-4"/>
            <w:w w:val="105"/>
            <w:sz w:val="23"/>
            <w:szCs w:val="23"/>
          </w:rPr>
          <w:delText>to the word "may").</w:delText>
        </w:r>
      </w:del>
    </w:p>
    <w:p w:rsidR="009E69B1" w:rsidRDefault="009E69B1" w:rsidP="00462E55">
      <w:pPr>
        <w:spacing w:before="288"/>
        <w:ind w:left="480" w:firstLine="480"/>
        <w:rPr>
          <w:ins w:id="43" w:author="Fujitsu's User" w:date="2011-03-08T21:55:00Z"/>
          <w:w w:val="105"/>
          <w:sz w:val="23"/>
          <w:szCs w:val="23"/>
        </w:rPr>
      </w:pPr>
      <w:ins w:id="44" w:author="Fujitsu's User" w:date="2011-03-08T21:55:00Z">
        <w:r>
          <w:rPr>
            <w:w w:val="105"/>
            <w:sz w:val="23"/>
            <w:szCs w:val="23"/>
          </w:rPr>
          <w:t xml:space="preserve">Can </w:t>
        </w:r>
      </w:ins>
    </w:p>
    <w:p w:rsidR="009E69B1" w:rsidRPr="00824E47" w:rsidRDefault="009E69B1" w:rsidP="00CD5C65">
      <w:pPr>
        <w:tabs>
          <w:tab w:val="left" w:pos="2977"/>
          <w:tab w:val="right" w:pos="7918"/>
        </w:tabs>
        <w:ind w:leftChars="644" w:left="2977" w:hanging="1560"/>
        <w:rPr>
          <w:ins w:id="45" w:author="Fujitsu's User" w:date="2011-03-08T21:55:00Z"/>
          <w:spacing w:val="-6"/>
          <w:w w:val="105"/>
          <w:sz w:val="23"/>
          <w:szCs w:val="23"/>
        </w:rPr>
      </w:pPr>
      <w:ins w:id="46" w:author="Fujitsu's User" w:date="2011-03-08T21:55:00Z">
        <w:r>
          <w:rPr>
            <w:spacing w:val="-6"/>
            <w:w w:val="105"/>
            <w:sz w:val="23"/>
            <w:szCs w:val="23"/>
          </w:rPr>
          <w:t>Do not say:</w:t>
        </w:r>
        <w:r>
          <w:rPr>
            <w:spacing w:val="-6"/>
            <w:w w:val="105"/>
            <w:sz w:val="23"/>
            <w:szCs w:val="23"/>
          </w:rPr>
          <w:tab/>
        </w:r>
        <w:r w:rsidRPr="00824E47">
          <w:rPr>
            <w:spacing w:val="-6"/>
            <w:w w:val="105"/>
            <w:sz w:val="23"/>
            <w:szCs w:val="23"/>
          </w:rPr>
          <w:t>"Can I use the shallow draft fairway at this time?"</w:t>
        </w:r>
      </w:ins>
    </w:p>
    <w:p w:rsidR="009E69B1" w:rsidRDefault="009E69B1" w:rsidP="00CD5C65">
      <w:pPr>
        <w:tabs>
          <w:tab w:val="left" w:pos="2977"/>
          <w:tab w:val="right" w:pos="5000"/>
        </w:tabs>
        <w:ind w:leftChars="1159" w:left="4110" w:hanging="1560"/>
        <w:rPr>
          <w:ins w:id="47" w:author="Fujitsu's User" w:date="2011-03-08T21:55:00Z"/>
          <w:spacing w:val="-4"/>
          <w:w w:val="105"/>
          <w:sz w:val="23"/>
          <w:szCs w:val="23"/>
        </w:rPr>
      </w:pPr>
    </w:p>
    <w:p w:rsidR="009E69B1" w:rsidRPr="00824E47" w:rsidRDefault="009E69B1" w:rsidP="00CD5C65">
      <w:pPr>
        <w:ind w:leftChars="645" w:left="2978" w:hangingChars="680" w:hanging="1559"/>
        <w:rPr>
          <w:ins w:id="48" w:author="Fujitsu's User" w:date="2011-03-08T21:55:00Z"/>
          <w:spacing w:val="-6"/>
          <w:w w:val="105"/>
          <w:sz w:val="23"/>
          <w:szCs w:val="23"/>
        </w:rPr>
      </w:pPr>
      <w:ins w:id="49" w:author="Fujitsu's User" w:date="2011-03-08T21:55:00Z">
        <w:r>
          <w:rPr>
            <w:spacing w:val="-6"/>
            <w:w w:val="105"/>
            <w:sz w:val="23"/>
            <w:szCs w:val="23"/>
          </w:rPr>
          <w:t>Say:</w:t>
        </w:r>
      </w:ins>
      <w:r w:rsidR="00462E55">
        <w:rPr>
          <w:spacing w:val="-6"/>
          <w:w w:val="105"/>
          <w:sz w:val="23"/>
          <w:szCs w:val="23"/>
        </w:rPr>
        <w:tab/>
      </w:r>
      <w:ins w:id="50" w:author="Fujitsu's User" w:date="2011-03-08T21:55:00Z">
        <w:r w:rsidRPr="00824E47">
          <w:rPr>
            <w:spacing w:val="-6"/>
            <w:w w:val="105"/>
            <w:sz w:val="23"/>
            <w:szCs w:val="23"/>
          </w:rPr>
          <w:t>" QUESTION</w:t>
        </w:r>
        <w:proofErr w:type="gramStart"/>
        <w:r w:rsidRPr="00824E47">
          <w:rPr>
            <w:spacing w:val="-6"/>
            <w:w w:val="105"/>
            <w:sz w:val="23"/>
            <w:szCs w:val="23"/>
          </w:rPr>
          <w:t xml:space="preserve">. </w:t>
        </w:r>
        <w:proofErr w:type="gramEnd"/>
        <w:r w:rsidRPr="00824E47">
          <w:rPr>
            <w:spacing w:val="-6"/>
            <w:w w:val="105"/>
            <w:sz w:val="23"/>
            <w:szCs w:val="23"/>
          </w:rPr>
          <w:t>Do I have permission to use the shallow draft fairway at this time?"</w:t>
        </w:r>
      </w:ins>
    </w:p>
    <w:p w:rsidR="00883401" w:rsidRDefault="00883401">
      <w:pPr>
        <w:rPr>
          <w:ins w:id="51" w:author="Fujitsu's User" w:date="2011-03-08T22:21:00Z"/>
        </w:rPr>
      </w:pPr>
    </w:p>
    <w:p w:rsidR="00576685" w:rsidRDefault="00576685">
      <w:pPr>
        <w:rPr>
          <w:ins w:id="52" w:author="Fujitsu's User" w:date="2011-03-08T22:21:00Z"/>
        </w:rPr>
      </w:pPr>
    </w:p>
    <w:p w:rsidR="00576685" w:rsidRDefault="00576685" w:rsidP="00576685">
      <w:pPr>
        <w:tabs>
          <w:tab w:val="right" w:pos="9619"/>
        </w:tabs>
        <w:spacing w:before="252"/>
        <w:ind w:left="144"/>
        <w:rPr>
          <w:spacing w:val="-22"/>
          <w:w w:val="105"/>
          <w:sz w:val="23"/>
          <w:szCs w:val="23"/>
        </w:rPr>
      </w:pPr>
      <w:r>
        <w:rPr>
          <w:spacing w:val="-22"/>
          <w:w w:val="105"/>
          <w:sz w:val="23"/>
          <w:szCs w:val="23"/>
        </w:rPr>
        <w:t>GLOSSARY (P.21)</w:t>
      </w:r>
    </w:p>
    <w:p w:rsidR="00576685" w:rsidRPr="00576685" w:rsidRDefault="00576685" w:rsidP="00502AEC">
      <w:pPr>
        <w:tabs>
          <w:tab w:val="right" w:pos="9619"/>
        </w:tabs>
        <w:spacing w:before="252"/>
        <w:ind w:leftChars="64" w:left="2269" w:hangingChars="1079" w:hanging="2128"/>
        <w:rPr>
          <w:spacing w:val="4"/>
          <w:w w:val="105"/>
          <w:sz w:val="23"/>
          <w:szCs w:val="23"/>
        </w:rPr>
      </w:pPr>
      <w:r>
        <w:rPr>
          <w:spacing w:val="-22"/>
          <w:w w:val="105"/>
          <w:sz w:val="23"/>
          <w:szCs w:val="23"/>
        </w:rPr>
        <w:lastRenderedPageBreak/>
        <w:t>Hoist</w:t>
      </w:r>
      <w:r>
        <w:rPr>
          <w:spacing w:val="-22"/>
          <w:w w:val="105"/>
          <w:sz w:val="23"/>
          <w:szCs w:val="23"/>
        </w:rPr>
        <w:tab/>
      </w:r>
      <w:del w:id="53" w:author="Fujitsu's User" w:date="2011-03-08T22:24:00Z">
        <w:r w:rsidDel="00576685">
          <w:rPr>
            <w:spacing w:val="4"/>
            <w:w w:val="105"/>
            <w:sz w:val="23"/>
            <w:szCs w:val="23"/>
          </w:rPr>
          <w:delText xml:space="preserve">Here: a </w:delText>
        </w:r>
      </w:del>
      <w:ins w:id="54" w:author="Fujitsu's User" w:date="2011-03-08T22:24:00Z">
        <w:r>
          <w:rPr>
            <w:spacing w:val="4"/>
            <w:w w:val="105"/>
            <w:sz w:val="23"/>
            <w:szCs w:val="23"/>
          </w:rPr>
          <w:t xml:space="preserve"> A </w:t>
        </w:r>
      </w:ins>
      <w:r>
        <w:rPr>
          <w:spacing w:val="4"/>
          <w:w w:val="105"/>
          <w:sz w:val="23"/>
          <w:szCs w:val="23"/>
        </w:rPr>
        <w:t xml:space="preserve">cable used by helicopters for lifting or lowering persons in a </w:t>
      </w:r>
      <w:r>
        <w:rPr>
          <w:spacing w:val="-4"/>
          <w:w w:val="105"/>
          <w:sz w:val="23"/>
          <w:szCs w:val="23"/>
        </w:rPr>
        <w:t>pick-up operation</w:t>
      </w:r>
    </w:p>
    <w:p w:rsidR="00A62F23" w:rsidRDefault="00A62F23" w:rsidP="00502AEC">
      <w:pPr>
        <w:tabs>
          <w:tab w:val="right" w:pos="9619"/>
        </w:tabs>
        <w:spacing w:before="252"/>
        <w:ind w:leftChars="64" w:left="2269" w:hangingChars="1079" w:hanging="2128"/>
        <w:rPr>
          <w:ins w:id="55" w:author="Fujitsu's User" w:date="2011-03-08T22:29:00Z"/>
          <w:spacing w:val="-22"/>
          <w:w w:val="105"/>
          <w:sz w:val="23"/>
          <w:szCs w:val="23"/>
        </w:rPr>
      </w:pPr>
      <w:r w:rsidRPr="00A62F23">
        <w:rPr>
          <w:spacing w:val="-22"/>
          <w:w w:val="105"/>
          <w:sz w:val="23"/>
          <w:szCs w:val="23"/>
        </w:rPr>
        <w:t>List</w:t>
      </w:r>
      <w:r w:rsidRPr="00A62F23">
        <w:rPr>
          <w:spacing w:val="-22"/>
          <w:w w:val="105"/>
          <w:sz w:val="23"/>
          <w:szCs w:val="23"/>
        </w:rPr>
        <w:tab/>
      </w:r>
      <w:del w:id="56" w:author="Fujitsu's User" w:date="2011-03-08T22:27:00Z">
        <w:r w:rsidRPr="00A62F23" w:rsidDel="00A62F23">
          <w:rPr>
            <w:spacing w:val="-22"/>
            <w:w w:val="105"/>
            <w:sz w:val="23"/>
            <w:szCs w:val="23"/>
          </w:rPr>
          <w:delText>Here: i</w:delText>
        </w:r>
      </w:del>
      <w:ins w:id="57" w:author="Fujitsu's User" w:date="2011-03-08T22:27:00Z">
        <w:r>
          <w:rPr>
            <w:spacing w:val="-22"/>
            <w:w w:val="105"/>
            <w:sz w:val="23"/>
            <w:szCs w:val="23"/>
          </w:rPr>
          <w:t>I I</w:t>
        </w:r>
      </w:ins>
      <w:r w:rsidRPr="00A62F23">
        <w:rPr>
          <w:spacing w:val="-22"/>
          <w:w w:val="105"/>
          <w:sz w:val="23"/>
          <w:szCs w:val="23"/>
        </w:rPr>
        <w:t>nclination of the vessel to port side or starboard side</w:t>
      </w:r>
    </w:p>
    <w:p w:rsidR="00A62F23" w:rsidRDefault="00A62F23" w:rsidP="00502AEC">
      <w:pPr>
        <w:tabs>
          <w:tab w:val="right" w:pos="9619"/>
        </w:tabs>
        <w:spacing w:before="252"/>
        <w:ind w:leftChars="64" w:left="2269" w:hangingChars="1079" w:hanging="2128"/>
        <w:rPr>
          <w:spacing w:val="-22"/>
          <w:w w:val="105"/>
          <w:sz w:val="23"/>
          <w:szCs w:val="23"/>
        </w:rPr>
      </w:pPr>
      <w:r w:rsidRPr="00A62F23">
        <w:rPr>
          <w:spacing w:val="-22"/>
          <w:w w:val="105"/>
          <w:sz w:val="23"/>
          <w:szCs w:val="23"/>
        </w:rPr>
        <w:t>Recover (to)</w:t>
      </w:r>
      <w:r w:rsidRPr="00A62F23">
        <w:rPr>
          <w:spacing w:val="-22"/>
          <w:w w:val="105"/>
          <w:sz w:val="23"/>
          <w:szCs w:val="23"/>
        </w:rPr>
        <w:tab/>
      </w:r>
      <w:del w:id="58" w:author="Fujitsu's User" w:date="2011-03-08T22:30:00Z">
        <w:r w:rsidRPr="00A62F23" w:rsidDel="00A62F23">
          <w:rPr>
            <w:spacing w:val="-22"/>
            <w:w w:val="105"/>
            <w:sz w:val="23"/>
            <w:szCs w:val="23"/>
          </w:rPr>
          <w:delText>Here: t</w:delText>
        </w:r>
      </w:del>
      <w:ins w:id="59" w:author="Fujitsu's User" w:date="2011-03-08T22:30:00Z">
        <w:r>
          <w:rPr>
            <w:spacing w:val="-22"/>
            <w:w w:val="105"/>
            <w:sz w:val="23"/>
            <w:szCs w:val="23"/>
          </w:rPr>
          <w:t xml:space="preserve"> </w:t>
        </w:r>
        <w:proofErr w:type="gramStart"/>
        <w:r>
          <w:rPr>
            <w:spacing w:val="-22"/>
            <w:w w:val="105"/>
            <w:sz w:val="23"/>
            <w:szCs w:val="23"/>
          </w:rPr>
          <w:t>T</w:t>
        </w:r>
      </w:ins>
      <w:r w:rsidRPr="00A62F23">
        <w:rPr>
          <w:spacing w:val="-22"/>
          <w:w w:val="105"/>
          <w:sz w:val="23"/>
          <w:szCs w:val="23"/>
        </w:rPr>
        <w:t>o</w:t>
      </w:r>
      <w:proofErr w:type="gramEnd"/>
      <w:r w:rsidRPr="00A62F23">
        <w:rPr>
          <w:spacing w:val="-22"/>
          <w:w w:val="105"/>
          <w:sz w:val="23"/>
          <w:szCs w:val="23"/>
        </w:rPr>
        <w:t xml:space="preserve"> pick up shipwrecked persons</w:t>
      </w:r>
    </w:p>
    <w:p w:rsidR="00A62F23" w:rsidRDefault="002B5ED1" w:rsidP="00502AEC">
      <w:pPr>
        <w:tabs>
          <w:tab w:val="right" w:pos="9619"/>
        </w:tabs>
        <w:spacing w:before="252"/>
        <w:ind w:leftChars="64" w:left="2269" w:hangingChars="1079" w:hanging="2128"/>
        <w:rPr>
          <w:spacing w:val="-22"/>
          <w:w w:val="105"/>
          <w:sz w:val="23"/>
          <w:szCs w:val="23"/>
        </w:rPr>
      </w:pPr>
      <w:r w:rsidRPr="002B5ED1">
        <w:rPr>
          <w:spacing w:val="-22"/>
          <w:w w:val="105"/>
          <w:sz w:val="23"/>
          <w:szCs w:val="23"/>
        </w:rPr>
        <w:t>Resume (to)</w:t>
      </w:r>
      <w:r w:rsidRPr="002B5ED1">
        <w:rPr>
          <w:spacing w:val="-22"/>
          <w:w w:val="105"/>
          <w:sz w:val="23"/>
          <w:szCs w:val="23"/>
        </w:rPr>
        <w:tab/>
      </w:r>
      <w:del w:id="60" w:author="Fujitsu's User" w:date="2011-03-08T22:31:00Z">
        <w:r w:rsidRPr="002B5ED1" w:rsidDel="002B5ED1">
          <w:rPr>
            <w:spacing w:val="-22"/>
            <w:w w:val="105"/>
            <w:sz w:val="23"/>
            <w:szCs w:val="23"/>
          </w:rPr>
          <w:delText>Here: t</w:delText>
        </w:r>
      </w:del>
      <w:ins w:id="61" w:author="Fujitsu's User" w:date="2011-03-08T22:31:00Z">
        <w:r>
          <w:rPr>
            <w:spacing w:val="-22"/>
            <w:w w:val="105"/>
            <w:sz w:val="23"/>
            <w:szCs w:val="23"/>
          </w:rPr>
          <w:t xml:space="preserve"> </w:t>
        </w:r>
        <w:proofErr w:type="gramStart"/>
        <w:r>
          <w:rPr>
            <w:spacing w:val="-22"/>
            <w:w w:val="105"/>
            <w:sz w:val="23"/>
            <w:szCs w:val="23"/>
          </w:rPr>
          <w:t>T</w:t>
        </w:r>
      </w:ins>
      <w:r w:rsidRPr="002B5ED1">
        <w:rPr>
          <w:spacing w:val="-22"/>
          <w:w w:val="105"/>
          <w:sz w:val="23"/>
          <w:szCs w:val="23"/>
        </w:rPr>
        <w:t>o</w:t>
      </w:r>
      <w:proofErr w:type="gramEnd"/>
      <w:r w:rsidRPr="002B5ED1">
        <w:rPr>
          <w:spacing w:val="-22"/>
          <w:w w:val="105"/>
          <w:sz w:val="23"/>
          <w:szCs w:val="23"/>
        </w:rPr>
        <w:t xml:space="preserve"> re-start a voyage, service or search</w:t>
      </w:r>
    </w:p>
    <w:p w:rsidR="00B97F63" w:rsidRPr="00B97F63" w:rsidRDefault="00B97F63" w:rsidP="00502AEC">
      <w:pPr>
        <w:tabs>
          <w:tab w:val="right" w:pos="9619"/>
        </w:tabs>
        <w:spacing w:before="252"/>
        <w:ind w:leftChars="64" w:left="2269" w:hangingChars="1079" w:hanging="2128"/>
        <w:rPr>
          <w:spacing w:val="-22"/>
          <w:w w:val="105"/>
          <w:sz w:val="23"/>
          <w:szCs w:val="23"/>
        </w:rPr>
      </w:pPr>
      <w:r w:rsidRPr="00B97F63">
        <w:rPr>
          <w:spacing w:val="-22"/>
          <w:w w:val="105"/>
          <w:sz w:val="23"/>
          <w:szCs w:val="23"/>
        </w:rPr>
        <w:t>Elongated spreader</w:t>
      </w:r>
      <w:r w:rsidRPr="00B97F63">
        <w:rPr>
          <w:spacing w:val="-22"/>
          <w:w w:val="105"/>
          <w:sz w:val="23"/>
          <w:szCs w:val="23"/>
        </w:rPr>
        <w:tab/>
      </w:r>
      <w:del w:id="62" w:author="Fujitsu's User" w:date="2011-03-08T22:46:00Z">
        <w:r w:rsidRPr="00B97F63" w:rsidDel="00B97F63">
          <w:rPr>
            <w:spacing w:val="-22"/>
            <w:w w:val="105"/>
            <w:sz w:val="23"/>
            <w:szCs w:val="23"/>
          </w:rPr>
          <w:delText>Here: s</w:delText>
        </w:r>
      </w:del>
      <w:ins w:id="63" w:author="Fujitsu's User" w:date="2011-03-08T22:46:00Z">
        <w:r>
          <w:rPr>
            <w:spacing w:val="-22"/>
            <w:w w:val="105"/>
            <w:sz w:val="23"/>
            <w:szCs w:val="23"/>
          </w:rPr>
          <w:t xml:space="preserve"> S</w:t>
        </w:r>
      </w:ins>
      <w:r w:rsidRPr="00B97F63">
        <w:rPr>
          <w:spacing w:val="-22"/>
          <w:w w:val="105"/>
          <w:sz w:val="23"/>
          <w:szCs w:val="23"/>
        </w:rPr>
        <w:t>tep of a pilot ladder which prevents the ladder from twisting</w:t>
      </w:r>
      <w:ins w:id="64" w:author="Fujitsu's User" w:date="2011-03-08T22:46:00Z">
        <w:r>
          <w:rPr>
            <w:spacing w:val="-22"/>
            <w:w w:val="105"/>
            <w:sz w:val="23"/>
            <w:szCs w:val="23"/>
          </w:rPr>
          <w:t xml:space="preserve"> </w:t>
        </w:r>
      </w:ins>
      <w:ins w:id="65" w:author="Fujitsu's User" w:date="2011-03-08T22:47:00Z">
        <w:r>
          <w:rPr>
            <w:spacing w:val="-22"/>
            <w:w w:val="105"/>
            <w:sz w:val="23"/>
            <w:szCs w:val="23"/>
          </w:rPr>
          <w:t>(</w:t>
        </w:r>
      </w:ins>
      <w:ins w:id="66" w:author="Fujitsu's User" w:date="2011-03-08T22:46:00Z">
        <w:r>
          <w:rPr>
            <w:spacing w:val="-22"/>
            <w:w w:val="105"/>
            <w:sz w:val="23"/>
            <w:szCs w:val="23"/>
          </w:rPr>
          <w:t xml:space="preserve">Suggested to move the item up to the letter </w:t>
        </w:r>
      </w:ins>
      <w:ins w:id="67" w:author="Fujitsu's User" w:date="2011-03-08T22:47:00Z">
        <w:r>
          <w:rPr>
            <w:spacing w:val="-22"/>
            <w:w w:val="105"/>
            <w:sz w:val="23"/>
            <w:szCs w:val="23"/>
          </w:rPr>
          <w:t>‘E’ category)</w:t>
        </w:r>
      </w:ins>
    </w:p>
    <w:p w:rsidR="00B97F63" w:rsidRDefault="00B97F63" w:rsidP="00502AEC">
      <w:pPr>
        <w:tabs>
          <w:tab w:val="right" w:pos="9619"/>
        </w:tabs>
        <w:spacing w:before="252"/>
        <w:ind w:leftChars="64" w:left="2269" w:hangingChars="1079" w:hanging="2128"/>
        <w:rPr>
          <w:spacing w:val="-22"/>
          <w:w w:val="105"/>
          <w:sz w:val="23"/>
          <w:szCs w:val="23"/>
        </w:rPr>
      </w:pPr>
      <w:r w:rsidRPr="00B97F63">
        <w:rPr>
          <w:spacing w:val="-22"/>
          <w:w w:val="105"/>
          <w:sz w:val="23"/>
          <w:szCs w:val="23"/>
        </w:rPr>
        <w:t>Stand clear (to)</w:t>
      </w:r>
      <w:r w:rsidRPr="00B97F63">
        <w:rPr>
          <w:spacing w:val="-22"/>
          <w:w w:val="105"/>
          <w:sz w:val="23"/>
          <w:szCs w:val="23"/>
        </w:rPr>
        <w:tab/>
      </w:r>
      <w:del w:id="68" w:author="Fujitsu's User" w:date="2011-03-08T22:54:00Z">
        <w:r w:rsidRPr="00B97F63" w:rsidDel="00B97F63">
          <w:rPr>
            <w:spacing w:val="-22"/>
            <w:w w:val="105"/>
            <w:sz w:val="23"/>
            <w:szCs w:val="23"/>
          </w:rPr>
          <w:delText>Here: t</w:delText>
        </w:r>
      </w:del>
      <w:ins w:id="69" w:author="Fujitsu's User" w:date="2011-03-08T22:54:00Z">
        <w:r>
          <w:rPr>
            <w:spacing w:val="-22"/>
            <w:w w:val="105"/>
            <w:sz w:val="23"/>
            <w:szCs w:val="23"/>
          </w:rPr>
          <w:t xml:space="preserve"> </w:t>
        </w:r>
        <w:proofErr w:type="gramStart"/>
        <w:r>
          <w:rPr>
            <w:spacing w:val="-22"/>
            <w:w w:val="105"/>
            <w:sz w:val="23"/>
            <w:szCs w:val="23"/>
          </w:rPr>
          <w:t>T</w:t>
        </w:r>
      </w:ins>
      <w:r w:rsidRPr="00B97F63">
        <w:rPr>
          <w:spacing w:val="-22"/>
          <w:w w:val="105"/>
          <w:sz w:val="23"/>
          <w:szCs w:val="23"/>
        </w:rPr>
        <w:t>o</w:t>
      </w:r>
      <w:proofErr w:type="gramEnd"/>
      <w:r w:rsidRPr="00B97F63">
        <w:rPr>
          <w:spacing w:val="-22"/>
          <w:w w:val="105"/>
          <w:sz w:val="23"/>
          <w:szCs w:val="23"/>
        </w:rPr>
        <w:t xml:space="preserve"> keep a boat away from the vessel</w:t>
      </w:r>
    </w:p>
    <w:p w:rsidR="00A27DA7" w:rsidRPr="00A27DA7" w:rsidRDefault="00A27DA7" w:rsidP="00502AEC">
      <w:pPr>
        <w:tabs>
          <w:tab w:val="right" w:pos="9619"/>
        </w:tabs>
        <w:spacing w:before="252"/>
        <w:ind w:leftChars="64" w:left="2269" w:hangingChars="1079" w:hanging="2128"/>
        <w:jc w:val="both"/>
        <w:rPr>
          <w:spacing w:val="-22"/>
          <w:w w:val="105"/>
          <w:sz w:val="23"/>
          <w:szCs w:val="23"/>
        </w:rPr>
      </w:pPr>
      <w:r>
        <w:rPr>
          <w:spacing w:val="-22"/>
          <w:w w:val="105"/>
          <w:sz w:val="23"/>
          <w:szCs w:val="23"/>
        </w:rPr>
        <w:t>VTS</w:t>
      </w:r>
      <w:r>
        <w:rPr>
          <w:spacing w:val="-22"/>
          <w:w w:val="105"/>
          <w:sz w:val="23"/>
          <w:szCs w:val="23"/>
        </w:rPr>
        <w:tab/>
      </w:r>
      <w:r w:rsidRPr="00A27DA7">
        <w:rPr>
          <w:spacing w:val="-22"/>
          <w:w w:val="105"/>
          <w:sz w:val="23"/>
          <w:szCs w:val="23"/>
        </w:rPr>
        <w:t xml:space="preserve">Vessel Traffic Services: </w:t>
      </w:r>
      <w:del w:id="70" w:author="Fujitsu's User" w:date="2011-03-08T23:23:00Z">
        <w:r w:rsidRPr="00A27DA7" w:rsidDel="00A27DA7">
          <w:rPr>
            <w:spacing w:val="-22"/>
            <w:w w:val="105"/>
            <w:sz w:val="23"/>
            <w:szCs w:val="23"/>
          </w:rPr>
          <w:delText>services designed to improve the safety and</w:delText>
        </w:r>
        <w:r w:rsidDel="00A27DA7">
          <w:rPr>
            <w:spacing w:val="-22"/>
            <w:w w:val="105"/>
            <w:sz w:val="23"/>
            <w:szCs w:val="23"/>
          </w:rPr>
          <w:delText xml:space="preserve"> </w:delText>
        </w:r>
        <w:r w:rsidRPr="00A27DA7" w:rsidDel="00A27DA7">
          <w:rPr>
            <w:spacing w:val="-22"/>
            <w:w w:val="105"/>
            <w:sz w:val="23"/>
            <w:szCs w:val="23"/>
          </w:rPr>
          <w:delText>efficiency of vessel traffic and to protect the environment</w:delText>
        </w:r>
        <w:r w:rsidDel="00A27DA7">
          <w:rPr>
            <w:spacing w:val="-22"/>
            <w:w w:val="105"/>
            <w:sz w:val="23"/>
            <w:szCs w:val="23"/>
          </w:rPr>
          <w:delText xml:space="preserve">. </w:delText>
        </w:r>
      </w:del>
      <w:ins w:id="71" w:author="Fujitsu's User" w:date="2011-03-08T23:23:00Z">
        <w:r w:rsidRPr="00A27DA7">
          <w:rPr>
            <w:spacing w:val="-22"/>
            <w:w w:val="105"/>
            <w:sz w:val="23"/>
            <w:szCs w:val="23"/>
          </w:rPr>
          <w:t>service</w:t>
        </w:r>
        <w:r>
          <w:rPr>
            <w:spacing w:val="-22"/>
            <w:w w:val="105"/>
            <w:sz w:val="23"/>
            <w:szCs w:val="23"/>
          </w:rPr>
          <w:t>s</w:t>
        </w:r>
        <w:r w:rsidRPr="00A27DA7">
          <w:rPr>
            <w:spacing w:val="-22"/>
            <w:w w:val="105"/>
            <w:sz w:val="23"/>
            <w:szCs w:val="23"/>
          </w:rPr>
          <w:t xml:space="preserve"> implemented by a Competent Authority, designed</w:t>
        </w:r>
        <w:r>
          <w:rPr>
            <w:spacing w:val="-22"/>
            <w:w w:val="105"/>
            <w:sz w:val="23"/>
            <w:szCs w:val="23"/>
          </w:rPr>
          <w:t xml:space="preserve"> </w:t>
        </w:r>
        <w:r w:rsidRPr="00A27DA7">
          <w:rPr>
            <w:spacing w:val="-22"/>
            <w:w w:val="105"/>
            <w:sz w:val="23"/>
            <w:szCs w:val="23"/>
          </w:rPr>
          <w:t>to improve the safety and efficiency of vessel traffic</w:t>
        </w:r>
        <w:r w:rsidR="009F2F38">
          <w:rPr>
            <w:spacing w:val="-22"/>
            <w:w w:val="105"/>
            <w:sz w:val="23"/>
            <w:szCs w:val="23"/>
          </w:rPr>
          <w:t xml:space="preserve"> and to protect the environment</w:t>
        </w:r>
      </w:ins>
      <w:ins w:id="72" w:author="Fujitsu's User" w:date="2011-03-08T23:59:00Z">
        <w:r w:rsidR="009F2F38">
          <w:rPr>
            <w:spacing w:val="-22"/>
            <w:w w:val="105"/>
            <w:sz w:val="23"/>
            <w:szCs w:val="23"/>
          </w:rPr>
          <w:t>.</w:t>
        </w:r>
      </w:ins>
      <w:ins w:id="73" w:author="Fujitsu's User" w:date="2011-03-08T23:23:00Z">
        <w:r w:rsidRPr="00A27DA7">
          <w:rPr>
            <w:spacing w:val="-22"/>
            <w:w w:val="105"/>
            <w:sz w:val="23"/>
            <w:szCs w:val="23"/>
          </w:rPr>
          <w:t xml:space="preserve"> The</w:t>
        </w:r>
        <w:r>
          <w:rPr>
            <w:spacing w:val="-22"/>
            <w:w w:val="105"/>
            <w:sz w:val="23"/>
            <w:szCs w:val="23"/>
          </w:rPr>
          <w:t xml:space="preserve"> </w:t>
        </w:r>
        <w:r w:rsidRPr="00A27DA7">
          <w:rPr>
            <w:spacing w:val="-22"/>
            <w:w w:val="105"/>
            <w:sz w:val="23"/>
            <w:szCs w:val="23"/>
          </w:rPr>
          <w:t xml:space="preserve">service should </w:t>
        </w:r>
      </w:ins>
      <w:ins w:id="74" w:author="Fujitsu's User" w:date="2011-03-08T23:57:00Z">
        <w:r w:rsidR="009F2F38">
          <w:rPr>
            <w:spacing w:val="-22"/>
            <w:w w:val="105"/>
            <w:sz w:val="23"/>
            <w:szCs w:val="23"/>
          </w:rPr>
          <w:t xml:space="preserve">comprise at least an </w:t>
        </w:r>
      </w:ins>
      <w:ins w:id="75" w:author="Fujitsu's User" w:date="2011-03-08T23:58:00Z">
        <w:r w:rsidR="009F2F38">
          <w:rPr>
            <w:spacing w:val="-22"/>
            <w:w w:val="105"/>
            <w:sz w:val="23"/>
            <w:szCs w:val="23"/>
          </w:rPr>
          <w:t>information</w:t>
        </w:r>
      </w:ins>
      <w:ins w:id="76" w:author="Fujitsu's User" w:date="2011-03-08T23:57:00Z">
        <w:r w:rsidR="009F2F38">
          <w:rPr>
            <w:spacing w:val="-22"/>
            <w:w w:val="105"/>
            <w:sz w:val="23"/>
            <w:szCs w:val="23"/>
          </w:rPr>
          <w:t xml:space="preserve"> </w:t>
        </w:r>
      </w:ins>
      <w:ins w:id="77" w:author="Fujitsu's User" w:date="2011-03-08T23:58:00Z">
        <w:r w:rsidR="009F2F38">
          <w:rPr>
            <w:spacing w:val="-22"/>
            <w:w w:val="105"/>
            <w:sz w:val="23"/>
            <w:szCs w:val="23"/>
          </w:rPr>
          <w:t>service and may also include others, such as a navigational assistance service or a traffic organisation service, or both</w:t>
        </w:r>
      </w:ins>
      <w:ins w:id="78" w:author="Fujitsu's User" w:date="2011-03-08T23:59:00Z">
        <w:r w:rsidR="009F2F38">
          <w:rPr>
            <w:spacing w:val="-22"/>
            <w:w w:val="105"/>
            <w:sz w:val="23"/>
            <w:szCs w:val="23"/>
          </w:rPr>
          <w:t xml:space="preserve"> </w:t>
        </w:r>
      </w:ins>
      <w:ins w:id="79" w:author="Fujitsu's User" w:date="2011-03-09T00:00:00Z">
        <w:r w:rsidR="009F2F38">
          <w:rPr>
            <w:spacing w:val="-22"/>
            <w:w w:val="105"/>
            <w:sz w:val="23"/>
            <w:szCs w:val="23"/>
          </w:rPr>
          <w:t xml:space="preserve">which should </w:t>
        </w:r>
      </w:ins>
      <w:ins w:id="80" w:author="Fujitsu's User" w:date="2011-03-08T23:23:00Z">
        <w:r w:rsidRPr="00A27DA7">
          <w:rPr>
            <w:spacing w:val="-22"/>
            <w:w w:val="105"/>
            <w:sz w:val="23"/>
            <w:szCs w:val="23"/>
          </w:rPr>
          <w:t>have the capability to interact with the traffic and to respond to traffic</w:t>
        </w:r>
        <w:r>
          <w:rPr>
            <w:spacing w:val="-22"/>
            <w:w w:val="105"/>
            <w:sz w:val="23"/>
            <w:szCs w:val="23"/>
          </w:rPr>
          <w:t xml:space="preserve"> </w:t>
        </w:r>
        <w:r w:rsidRPr="00A27DA7">
          <w:rPr>
            <w:spacing w:val="-22"/>
            <w:w w:val="105"/>
            <w:sz w:val="23"/>
            <w:szCs w:val="23"/>
          </w:rPr>
          <w:t>situations developing in the VTS area.</w:t>
        </w:r>
      </w:ins>
      <w:ins w:id="81" w:author="Fujitsu's User" w:date="2011-03-08T23:43:00Z">
        <w:r w:rsidR="00DE1012">
          <w:rPr>
            <w:spacing w:val="-22"/>
            <w:w w:val="105"/>
            <w:sz w:val="23"/>
            <w:szCs w:val="23"/>
          </w:rPr>
          <w:t xml:space="preserve"> (</w:t>
        </w:r>
        <w:proofErr w:type="gramStart"/>
        <w:r w:rsidR="00DE1012">
          <w:rPr>
            <w:spacing w:val="-22"/>
            <w:w w:val="105"/>
            <w:sz w:val="23"/>
            <w:szCs w:val="23"/>
          </w:rPr>
          <w:t>from</w:t>
        </w:r>
        <w:proofErr w:type="gramEnd"/>
        <w:r w:rsidR="00DE1012">
          <w:rPr>
            <w:spacing w:val="-22"/>
            <w:w w:val="105"/>
            <w:sz w:val="23"/>
            <w:szCs w:val="23"/>
          </w:rPr>
          <w:t xml:space="preserve"> </w:t>
        </w:r>
      </w:ins>
      <w:ins w:id="82" w:author="Fujitsu's User" w:date="2011-03-09T17:18:00Z">
        <w:r w:rsidR="004A4681">
          <w:rPr>
            <w:spacing w:val="-22"/>
            <w:w w:val="105"/>
            <w:sz w:val="23"/>
            <w:szCs w:val="23"/>
          </w:rPr>
          <w:t xml:space="preserve">IMO Resolution </w:t>
        </w:r>
      </w:ins>
      <w:ins w:id="83" w:author="Fujitsu's User" w:date="2011-03-08T23:44:00Z">
        <w:r w:rsidR="00DE1012">
          <w:rPr>
            <w:spacing w:val="-22"/>
            <w:w w:val="105"/>
            <w:sz w:val="23"/>
            <w:szCs w:val="23"/>
          </w:rPr>
          <w:t>A</w:t>
        </w:r>
      </w:ins>
      <w:ins w:id="84" w:author="Fujitsu's User" w:date="2011-03-09T17:18:00Z">
        <w:r w:rsidR="004A4681">
          <w:rPr>
            <w:spacing w:val="-22"/>
            <w:w w:val="105"/>
            <w:sz w:val="23"/>
            <w:szCs w:val="23"/>
          </w:rPr>
          <w:t>.</w:t>
        </w:r>
      </w:ins>
      <w:ins w:id="85" w:author="Fujitsu's User" w:date="2011-03-08T23:44:00Z">
        <w:r w:rsidR="00DE1012">
          <w:rPr>
            <w:spacing w:val="-22"/>
            <w:w w:val="105"/>
            <w:sz w:val="23"/>
            <w:szCs w:val="23"/>
          </w:rPr>
          <w:t>857 (20))</w:t>
        </w:r>
      </w:ins>
    </w:p>
    <w:p w:rsidR="00DE1012" w:rsidRPr="00DC1CA8" w:rsidDel="00DE1012" w:rsidRDefault="00DE1012" w:rsidP="00502AEC">
      <w:pPr>
        <w:tabs>
          <w:tab w:val="right" w:pos="9619"/>
        </w:tabs>
        <w:spacing w:before="252"/>
        <w:ind w:leftChars="64" w:left="2269" w:hangingChars="1079" w:hanging="2128"/>
        <w:jc w:val="both"/>
        <w:rPr>
          <w:del w:id="86" w:author="Fujitsu's User" w:date="2011-03-08T23:44:00Z"/>
          <w:spacing w:val="-22"/>
          <w:w w:val="105"/>
          <w:sz w:val="23"/>
          <w:szCs w:val="23"/>
        </w:rPr>
      </w:pPr>
      <w:r w:rsidRPr="00DC1CA8">
        <w:rPr>
          <w:spacing w:val="-22"/>
          <w:w w:val="105"/>
          <w:sz w:val="23"/>
          <w:szCs w:val="23"/>
        </w:rPr>
        <w:t xml:space="preserve">VTS area </w:t>
      </w:r>
      <w:r>
        <w:rPr>
          <w:spacing w:val="-22"/>
          <w:w w:val="105"/>
          <w:sz w:val="23"/>
          <w:szCs w:val="23"/>
        </w:rPr>
        <w:tab/>
      </w:r>
      <w:del w:id="87" w:author="Fujitsu's User" w:date="2011-03-08T23:43:00Z">
        <w:r w:rsidRPr="00DC1CA8" w:rsidDel="00DE1012">
          <w:rPr>
            <w:spacing w:val="-22"/>
            <w:w w:val="105"/>
            <w:sz w:val="23"/>
            <w:szCs w:val="23"/>
          </w:rPr>
          <w:delText xml:space="preserve">Area controlled by a VTS Centre or VTS Station </w:delText>
        </w:r>
      </w:del>
      <w:ins w:id="88" w:author="Fujitsu's User" w:date="2011-03-09T17:18:00Z">
        <w:r w:rsidR="004A4681" w:rsidRPr="00DC1CA8">
          <w:rPr>
            <w:spacing w:val="-22"/>
            <w:w w:val="105"/>
            <w:sz w:val="23"/>
            <w:szCs w:val="23"/>
          </w:rPr>
          <w:t>the delineated, formally declared service area of the VTS. A VTS area may be subdivided in sub-areas or sectors</w:t>
        </w:r>
        <w:r w:rsidR="004A4681" w:rsidRPr="00DC1CA8" w:rsidDel="004A4681">
          <w:rPr>
            <w:spacing w:val="-22"/>
            <w:w w:val="105"/>
            <w:sz w:val="23"/>
            <w:szCs w:val="23"/>
          </w:rPr>
          <w:t xml:space="preserve"> </w:t>
        </w:r>
      </w:ins>
      <w:ins w:id="89" w:author="Fujitsu's User" w:date="2011-03-08T23:44:00Z">
        <w:r>
          <w:rPr>
            <w:spacing w:val="-22"/>
            <w:w w:val="105"/>
            <w:sz w:val="23"/>
            <w:szCs w:val="23"/>
          </w:rPr>
          <w:t xml:space="preserve">(from </w:t>
        </w:r>
      </w:ins>
      <w:ins w:id="90" w:author="Fujitsu's User" w:date="2011-03-09T17:15:00Z">
        <w:r w:rsidR="005D60AB">
          <w:rPr>
            <w:spacing w:val="-22"/>
            <w:w w:val="105"/>
            <w:sz w:val="23"/>
            <w:szCs w:val="23"/>
          </w:rPr>
          <w:t xml:space="preserve">IMO </w:t>
        </w:r>
      </w:ins>
      <w:ins w:id="91" w:author="Fujitsu's User" w:date="2011-03-09T17:17:00Z">
        <w:r w:rsidR="00B05777">
          <w:rPr>
            <w:spacing w:val="-22"/>
            <w:w w:val="105"/>
            <w:sz w:val="23"/>
            <w:szCs w:val="23"/>
          </w:rPr>
          <w:t xml:space="preserve">Resolution </w:t>
        </w:r>
      </w:ins>
      <w:ins w:id="92" w:author="Fujitsu's User" w:date="2011-03-08T23:44:00Z">
        <w:r>
          <w:rPr>
            <w:spacing w:val="-22"/>
            <w:w w:val="105"/>
            <w:sz w:val="23"/>
            <w:szCs w:val="23"/>
          </w:rPr>
          <w:t>A</w:t>
        </w:r>
      </w:ins>
      <w:ins w:id="93" w:author="Fujitsu's User" w:date="2011-03-09T17:16:00Z">
        <w:r w:rsidR="005D60AB">
          <w:rPr>
            <w:spacing w:val="-22"/>
            <w:w w:val="105"/>
            <w:sz w:val="23"/>
            <w:szCs w:val="23"/>
          </w:rPr>
          <w:t>.</w:t>
        </w:r>
      </w:ins>
      <w:ins w:id="94" w:author="Fujitsu's User" w:date="2011-03-08T23:44:00Z">
        <w:r>
          <w:rPr>
            <w:spacing w:val="-22"/>
            <w:w w:val="105"/>
            <w:sz w:val="23"/>
            <w:szCs w:val="23"/>
          </w:rPr>
          <w:t>857 (20))</w:t>
        </w:r>
      </w:ins>
    </w:p>
    <w:p w:rsidR="00DE1012" w:rsidRPr="00DC1CA8" w:rsidRDefault="00DE1012" w:rsidP="00502AEC">
      <w:pPr>
        <w:tabs>
          <w:tab w:val="right" w:pos="9619"/>
        </w:tabs>
        <w:spacing w:before="252"/>
        <w:ind w:leftChars="64" w:left="2269" w:hangingChars="1079" w:hanging="2128"/>
        <w:jc w:val="both"/>
        <w:rPr>
          <w:ins w:id="95" w:author="Fujitsu's User" w:date="2011-03-08T23:46:00Z"/>
          <w:spacing w:val="-22"/>
          <w:w w:val="105"/>
          <w:sz w:val="23"/>
          <w:szCs w:val="23"/>
        </w:rPr>
      </w:pPr>
      <w:ins w:id="96" w:author="Fujitsu's User" w:date="2011-03-08T23:46:00Z">
        <w:r w:rsidRPr="00DC1CA8">
          <w:rPr>
            <w:spacing w:val="-22"/>
            <w:w w:val="105"/>
            <w:sz w:val="23"/>
            <w:szCs w:val="23"/>
          </w:rPr>
          <w:t xml:space="preserve">VTS authority </w:t>
        </w:r>
        <w:r>
          <w:rPr>
            <w:spacing w:val="-22"/>
            <w:w w:val="105"/>
            <w:sz w:val="23"/>
            <w:szCs w:val="23"/>
          </w:rPr>
          <w:tab/>
        </w:r>
        <w:r w:rsidRPr="00DC1CA8">
          <w:rPr>
            <w:spacing w:val="-22"/>
            <w:w w:val="105"/>
            <w:sz w:val="23"/>
            <w:szCs w:val="23"/>
          </w:rPr>
          <w:t>the authority with responsibility for the management, operation and coordination of the VTS, interaction with participating vessels and the safe and effective provision of the service</w:t>
        </w:r>
        <w:proofErr w:type="gramStart"/>
        <w:r w:rsidRPr="00DC1CA8">
          <w:rPr>
            <w:spacing w:val="-22"/>
            <w:w w:val="105"/>
            <w:sz w:val="23"/>
            <w:szCs w:val="23"/>
          </w:rPr>
          <w:t>.</w:t>
        </w:r>
        <w:r>
          <w:rPr>
            <w:spacing w:val="-22"/>
            <w:w w:val="105"/>
            <w:sz w:val="23"/>
            <w:szCs w:val="23"/>
          </w:rPr>
          <w:t xml:space="preserve"> </w:t>
        </w:r>
        <w:proofErr w:type="gramEnd"/>
        <w:r>
          <w:rPr>
            <w:spacing w:val="-22"/>
            <w:w w:val="105"/>
            <w:sz w:val="23"/>
            <w:szCs w:val="23"/>
          </w:rPr>
          <w:t>(</w:t>
        </w:r>
        <w:proofErr w:type="gramStart"/>
        <w:r>
          <w:rPr>
            <w:spacing w:val="-22"/>
            <w:w w:val="105"/>
            <w:sz w:val="23"/>
            <w:szCs w:val="23"/>
          </w:rPr>
          <w:t>from</w:t>
        </w:r>
        <w:proofErr w:type="gramEnd"/>
        <w:r>
          <w:rPr>
            <w:spacing w:val="-22"/>
            <w:w w:val="105"/>
            <w:sz w:val="23"/>
            <w:szCs w:val="23"/>
          </w:rPr>
          <w:t xml:space="preserve"> </w:t>
        </w:r>
      </w:ins>
      <w:ins w:id="97" w:author="Fujitsu's User" w:date="2011-03-09T17:16:00Z">
        <w:r w:rsidR="005D60AB">
          <w:rPr>
            <w:spacing w:val="-22"/>
            <w:w w:val="105"/>
            <w:sz w:val="23"/>
            <w:szCs w:val="23"/>
          </w:rPr>
          <w:t xml:space="preserve">IMO </w:t>
        </w:r>
      </w:ins>
      <w:ins w:id="98" w:author="Fujitsu's User" w:date="2011-03-09T17:17:00Z">
        <w:r w:rsidR="009224DC">
          <w:rPr>
            <w:spacing w:val="-22"/>
            <w:w w:val="105"/>
            <w:sz w:val="23"/>
            <w:szCs w:val="23"/>
          </w:rPr>
          <w:t xml:space="preserve">Resolution </w:t>
        </w:r>
      </w:ins>
      <w:ins w:id="99" w:author="Fujitsu's User" w:date="2011-03-08T23:46:00Z">
        <w:r>
          <w:rPr>
            <w:spacing w:val="-22"/>
            <w:w w:val="105"/>
            <w:sz w:val="23"/>
            <w:szCs w:val="23"/>
          </w:rPr>
          <w:t>A</w:t>
        </w:r>
      </w:ins>
      <w:ins w:id="100" w:author="Fujitsu's User" w:date="2011-03-09T17:16:00Z">
        <w:r w:rsidR="005D60AB">
          <w:rPr>
            <w:spacing w:val="-22"/>
            <w:w w:val="105"/>
            <w:sz w:val="23"/>
            <w:szCs w:val="23"/>
          </w:rPr>
          <w:t>.</w:t>
        </w:r>
      </w:ins>
      <w:ins w:id="101" w:author="Fujitsu's User" w:date="2011-03-08T23:46:00Z">
        <w:r>
          <w:rPr>
            <w:spacing w:val="-22"/>
            <w:w w:val="105"/>
            <w:sz w:val="23"/>
            <w:szCs w:val="23"/>
          </w:rPr>
          <w:t>857 (20))</w:t>
        </w:r>
      </w:ins>
    </w:p>
    <w:p w:rsidR="00DE1012" w:rsidRPr="00DC1CA8" w:rsidRDefault="00DE1012" w:rsidP="00DE1012">
      <w:pPr>
        <w:tabs>
          <w:tab w:val="right" w:pos="9619"/>
        </w:tabs>
        <w:spacing w:before="252"/>
        <w:ind w:leftChars="64" w:left="2269" w:hangingChars="1079" w:hanging="2128"/>
        <w:jc w:val="both"/>
        <w:rPr>
          <w:ins w:id="102" w:author="Fujitsu's User" w:date="2011-03-08T23:46:00Z"/>
          <w:spacing w:val="-22"/>
          <w:w w:val="105"/>
          <w:sz w:val="23"/>
          <w:szCs w:val="23"/>
        </w:rPr>
      </w:pPr>
      <w:ins w:id="103" w:author="Fujitsu's User" w:date="2011-03-08T23:46:00Z">
        <w:r w:rsidRPr="00DC1CA8">
          <w:rPr>
            <w:spacing w:val="-22"/>
            <w:w w:val="105"/>
            <w:sz w:val="23"/>
            <w:szCs w:val="23"/>
          </w:rPr>
          <w:t xml:space="preserve">VTS centre </w:t>
        </w:r>
        <w:r>
          <w:rPr>
            <w:spacing w:val="-22"/>
            <w:w w:val="105"/>
            <w:sz w:val="23"/>
            <w:szCs w:val="23"/>
          </w:rPr>
          <w:tab/>
        </w:r>
        <w:r w:rsidRPr="00DC1CA8">
          <w:rPr>
            <w:spacing w:val="-22"/>
            <w:w w:val="105"/>
            <w:sz w:val="23"/>
            <w:szCs w:val="23"/>
          </w:rPr>
          <w:t>the centre from which the VTS is operated. Each sub-area of the VTS may have its own sub-centre</w:t>
        </w:r>
        <w:proofErr w:type="gramStart"/>
        <w:r w:rsidRPr="00DC1CA8">
          <w:rPr>
            <w:spacing w:val="-22"/>
            <w:w w:val="105"/>
            <w:sz w:val="23"/>
            <w:szCs w:val="23"/>
          </w:rPr>
          <w:t>.</w:t>
        </w:r>
        <w:r>
          <w:rPr>
            <w:spacing w:val="-22"/>
            <w:w w:val="105"/>
            <w:sz w:val="23"/>
            <w:szCs w:val="23"/>
          </w:rPr>
          <w:t>(</w:t>
        </w:r>
        <w:proofErr w:type="gramEnd"/>
        <w:r>
          <w:rPr>
            <w:spacing w:val="-22"/>
            <w:w w:val="105"/>
            <w:sz w:val="23"/>
            <w:szCs w:val="23"/>
          </w:rPr>
          <w:t xml:space="preserve">from </w:t>
        </w:r>
      </w:ins>
      <w:ins w:id="104" w:author="Fujitsu's User" w:date="2011-03-09T17:16:00Z">
        <w:r w:rsidR="005D60AB">
          <w:rPr>
            <w:spacing w:val="-22"/>
            <w:w w:val="105"/>
            <w:sz w:val="23"/>
            <w:szCs w:val="23"/>
          </w:rPr>
          <w:t xml:space="preserve">IMO </w:t>
        </w:r>
      </w:ins>
      <w:ins w:id="105" w:author="Fujitsu's User" w:date="2011-03-09T17:17:00Z">
        <w:r w:rsidR="009224DC">
          <w:rPr>
            <w:spacing w:val="-22"/>
            <w:w w:val="105"/>
            <w:sz w:val="23"/>
            <w:szCs w:val="23"/>
          </w:rPr>
          <w:t xml:space="preserve">Resolution </w:t>
        </w:r>
      </w:ins>
      <w:ins w:id="106" w:author="Fujitsu's User" w:date="2011-03-08T23:46:00Z">
        <w:r>
          <w:rPr>
            <w:spacing w:val="-22"/>
            <w:w w:val="105"/>
            <w:sz w:val="23"/>
            <w:szCs w:val="23"/>
          </w:rPr>
          <w:t>A</w:t>
        </w:r>
      </w:ins>
      <w:ins w:id="107" w:author="Fujitsu's User" w:date="2011-03-09T17:16:00Z">
        <w:r w:rsidR="005D60AB">
          <w:rPr>
            <w:spacing w:val="-22"/>
            <w:w w:val="105"/>
            <w:sz w:val="23"/>
            <w:szCs w:val="23"/>
          </w:rPr>
          <w:t>.</w:t>
        </w:r>
      </w:ins>
      <w:ins w:id="108" w:author="Fujitsu's User" w:date="2011-03-08T23:46:00Z">
        <w:r>
          <w:rPr>
            <w:spacing w:val="-22"/>
            <w:w w:val="105"/>
            <w:sz w:val="23"/>
            <w:szCs w:val="23"/>
          </w:rPr>
          <w:t>857 (20))</w:t>
        </w:r>
      </w:ins>
    </w:p>
    <w:p w:rsidR="00A62F23" w:rsidRDefault="00A62F23" w:rsidP="00A62F23">
      <w:pPr>
        <w:tabs>
          <w:tab w:val="right" w:pos="9619"/>
        </w:tabs>
        <w:spacing w:before="252"/>
        <w:ind w:leftChars="64" w:left="2269" w:hangingChars="1079" w:hanging="2128"/>
        <w:rPr>
          <w:spacing w:val="-22"/>
          <w:w w:val="105"/>
          <w:sz w:val="23"/>
          <w:szCs w:val="23"/>
        </w:rPr>
      </w:pPr>
    </w:p>
    <w:p w:rsidR="00F90A34" w:rsidRPr="00462E55" w:rsidRDefault="00F90A34" w:rsidP="00502AEC">
      <w:pPr>
        <w:tabs>
          <w:tab w:val="left" w:pos="993"/>
          <w:tab w:val="right" w:pos="9407"/>
        </w:tabs>
        <w:spacing w:before="288"/>
        <w:ind w:left="991" w:hangingChars="459" w:hanging="991"/>
        <w:rPr>
          <w:spacing w:val="-2"/>
        </w:rPr>
      </w:pPr>
      <w:r w:rsidRPr="00462E55">
        <w:rPr>
          <w:spacing w:val="-2"/>
        </w:rPr>
        <w:t>A1/1.1</w:t>
      </w:r>
      <w:r w:rsidRPr="00462E55">
        <w:rPr>
          <w:spacing w:val="-2"/>
        </w:rPr>
        <w:tab/>
      </w:r>
      <w:r w:rsidR="00462E55" w:rsidRPr="00462E55">
        <w:rPr>
          <w:spacing w:val="-2"/>
        </w:rPr>
        <w:tab/>
      </w:r>
      <w:r w:rsidRPr="00462E55">
        <w:rPr>
          <w:spacing w:val="-2"/>
        </w:rPr>
        <w:t>Distress communications (P.30)</w:t>
      </w:r>
    </w:p>
    <w:p w:rsidR="00F90A34" w:rsidRDefault="00F90A34" w:rsidP="00462E55">
      <w:pPr>
        <w:ind w:left="993" w:right="72"/>
        <w:jc w:val="both"/>
        <w:rPr>
          <w:spacing w:val="-4"/>
          <w:w w:val="105"/>
          <w:sz w:val="23"/>
          <w:szCs w:val="23"/>
        </w:rPr>
      </w:pPr>
      <w:r>
        <w:rPr>
          <w:spacing w:val="-5"/>
          <w:w w:val="105"/>
          <w:sz w:val="23"/>
          <w:szCs w:val="23"/>
        </w:rPr>
        <w:t xml:space="preserve">Note: A distress traffic always has to commence with stating the position of the vessel </w:t>
      </w:r>
      <w:r>
        <w:rPr>
          <w:spacing w:val="-4"/>
          <w:w w:val="105"/>
          <w:sz w:val="23"/>
          <w:szCs w:val="23"/>
        </w:rPr>
        <w:t>in distress as specified in “GENERAL 11 Positions /</w:t>
      </w:r>
      <w:del w:id="109" w:author="Fujitsu's User" w:date="2011-03-09T18:12:00Z">
        <w:r w:rsidDel="00F90A34">
          <w:rPr>
            <w:spacing w:val="-4"/>
            <w:w w:val="105"/>
            <w:sz w:val="23"/>
            <w:szCs w:val="23"/>
          </w:rPr>
          <w:delText>13</w:delText>
        </w:r>
      </w:del>
      <w:ins w:id="110" w:author="Fujitsu's User" w:date="2011-03-09T18:12:00Z">
        <w:r>
          <w:rPr>
            <w:spacing w:val="-4"/>
            <w:w w:val="105"/>
            <w:sz w:val="23"/>
            <w:szCs w:val="23"/>
          </w:rPr>
          <w:t>12</w:t>
        </w:r>
      </w:ins>
      <w:r>
        <w:rPr>
          <w:spacing w:val="-4"/>
          <w:w w:val="105"/>
          <w:sz w:val="23"/>
          <w:szCs w:val="23"/>
        </w:rPr>
        <w:t xml:space="preserve"> Bearings” if it is not included in the DSC distress alert.</w:t>
      </w:r>
    </w:p>
    <w:p w:rsidR="0049263D" w:rsidRDefault="0049263D" w:rsidP="0049263D">
      <w:pPr>
        <w:ind w:right="72"/>
        <w:jc w:val="both"/>
        <w:rPr>
          <w:ins w:id="111" w:author="CT LAI" w:date="2011-09-21T16:09:00Z"/>
          <w:b/>
          <w:bCs/>
          <w:spacing w:val="-4"/>
          <w:w w:val="105"/>
          <w:sz w:val="23"/>
          <w:szCs w:val="23"/>
        </w:rPr>
        <w:pPrChange w:id="112" w:author="CT LAI" w:date="2011-09-21T16:09:00Z">
          <w:pPr>
            <w:ind w:left="1440" w:right="72"/>
            <w:jc w:val="both"/>
          </w:pPr>
        </w:pPrChange>
      </w:pPr>
    </w:p>
    <w:p w:rsidR="0049263D" w:rsidRDefault="0029213A" w:rsidP="0049263D">
      <w:pPr>
        <w:ind w:right="72"/>
        <w:jc w:val="both"/>
        <w:rPr>
          <w:rFonts w:ascii="Times New Roman" w:eastAsiaTheme="minorEastAsia" w:hAnsi="Times New Roman" w:cs="Times New Roman"/>
          <w:b/>
          <w:bCs/>
          <w:sz w:val="23"/>
          <w:szCs w:val="23"/>
          <w:lang w:val="en-US" w:eastAsia="zh-TW"/>
        </w:rPr>
        <w:pPrChange w:id="113" w:author="CT LAI" w:date="2011-09-21T16:09:00Z">
          <w:pPr>
            <w:ind w:left="1440" w:right="72"/>
            <w:jc w:val="both"/>
          </w:pPr>
        </w:pPrChange>
      </w:pPr>
      <w:r>
        <w:rPr>
          <w:rFonts w:ascii="Times New Roman" w:eastAsiaTheme="minorEastAsia" w:hAnsi="Times New Roman" w:cs="Times New Roman"/>
          <w:b/>
          <w:bCs/>
          <w:sz w:val="23"/>
          <w:szCs w:val="23"/>
          <w:lang w:val="en-US" w:eastAsia="zh-TW"/>
        </w:rPr>
        <w:t>A1/5.2</w:t>
      </w:r>
      <w:r>
        <w:rPr>
          <w:rFonts w:ascii="Times New Roman" w:eastAsiaTheme="minorEastAsia" w:hAnsi="Times New Roman" w:cs="Times New Roman"/>
          <w:b/>
          <w:bCs/>
          <w:sz w:val="23"/>
          <w:szCs w:val="23"/>
          <w:lang w:val="en-US" w:eastAsia="zh-TW"/>
        </w:rPr>
        <w:tab/>
        <w:t>Ice - breaker operations (P.44)</w:t>
      </w:r>
    </w:p>
    <w:p w:rsidR="0049263D" w:rsidRDefault="0029213A" w:rsidP="0049263D">
      <w:pPr>
        <w:ind w:right="72"/>
        <w:jc w:val="both"/>
        <w:rPr>
          <w:rFonts w:ascii="Times New Roman" w:eastAsiaTheme="minorEastAsia" w:hAnsi="Times New Roman" w:cs="Times New Roman"/>
          <w:b/>
          <w:bCs/>
          <w:sz w:val="23"/>
          <w:szCs w:val="23"/>
          <w:lang w:val="en-US" w:eastAsia="zh-TW"/>
        </w:rPr>
        <w:pPrChange w:id="114" w:author="CT LAI" w:date="2011-09-21T16:09:00Z">
          <w:pPr>
            <w:ind w:left="1440" w:right="72"/>
            <w:jc w:val="both"/>
          </w:pPr>
        </w:pPrChange>
      </w:pPr>
      <w:r>
        <w:rPr>
          <w:rFonts w:ascii="Times New Roman" w:eastAsiaTheme="minorEastAsia" w:hAnsi="Times New Roman" w:cs="Times New Roman"/>
          <w:sz w:val="23"/>
          <w:szCs w:val="23"/>
          <w:lang w:val="en-US" w:eastAsia="zh-TW"/>
        </w:rPr>
        <w:t>.</w:t>
      </w:r>
      <w:proofErr w:type="gramStart"/>
      <w:r>
        <w:rPr>
          <w:rFonts w:ascii="Times New Roman" w:eastAsiaTheme="minorEastAsia" w:hAnsi="Times New Roman" w:cs="Times New Roman"/>
          <w:sz w:val="23"/>
          <w:szCs w:val="23"/>
          <w:lang w:val="en-US" w:eastAsia="zh-TW"/>
        </w:rPr>
        <w:t xml:space="preserve">2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Ice</w:t>
      </w:r>
      <w:proofErr w:type="gramEnd"/>
      <w:r>
        <w:rPr>
          <w:rFonts w:ascii="Times New Roman" w:eastAsiaTheme="minorEastAsia" w:hAnsi="Times New Roman" w:cs="Times New Roman"/>
          <w:b/>
          <w:bCs/>
          <w:sz w:val="23"/>
          <w:szCs w:val="23"/>
          <w:lang w:val="en-US" w:eastAsia="zh-TW"/>
        </w:rPr>
        <w:t xml:space="preserve"> - breaker assistance for convoy</w:t>
      </w:r>
    </w:p>
    <w:p w:rsidR="0049263D" w:rsidRDefault="0029213A" w:rsidP="0049263D">
      <w:pPr>
        <w:ind w:right="72"/>
        <w:jc w:val="both"/>
        <w:rPr>
          <w:b/>
          <w:bCs/>
          <w:spacing w:val="-4"/>
          <w:w w:val="105"/>
          <w:sz w:val="23"/>
          <w:szCs w:val="23"/>
        </w:rPr>
        <w:pPrChange w:id="115" w:author="CT LAI" w:date="2011-09-21T16:09:00Z">
          <w:pPr>
            <w:ind w:left="1440" w:right="72"/>
            <w:jc w:val="both"/>
          </w:pPr>
        </w:pPrChange>
      </w:pPr>
      <w:del w:id="116" w:author="CT LAI" w:date="2011-09-21T16:11:00Z">
        <w:r w:rsidDel="0029213A">
          <w:rPr>
            <w:rFonts w:ascii="Times New Roman" w:eastAsiaTheme="minorEastAsia" w:hAnsi="Times New Roman" w:cs="Times New Roman"/>
            <w:sz w:val="23"/>
            <w:szCs w:val="23"/>
            <w:lang w:val="en-US" w:eastAsia="zh-TW"/>
          </w:rPr>
          <w:delText xml:space="preserve">.9 </w:delText>
        </w:r>
        <w:r w:rsidDel="0029213A">
          <w:rPr>
            <w:rFonts w:ascii="Times New Roman" w:eastAsiaTheme="minorEastAsia" w:hAnsi="Times New Roman" w:cs="Times New Roman"/>
            <w:sz w:val="23"/>
            <w:szCs w:val="23"/>
            <w:lang w:val="en-US" w:eastAsia="zh-TW"/>
          </w:rPr>
          <w:tab/>
        </w:r>
        <w:r w:rsidDel="0029213A">
          <w:rPr>
            <w:rFonts w:ascii="Times New Roman" w:eastAsiaTheme="minorEastAsia" w:hAnsi="Times New Roman" w:cs="Times New Roman"/>
            <w:sz w:val="23"/>
            <w:szCs w:val="23"/>
            <w:lang w:val="en-US" w:eastAsia="zh-TW"/>
          </w:rPr>
          <w:tab/>
          <w:delText>Stop engines.</w:delText>
        </w:r>
      </w:del>
    </w:p>
    <w:p w:rsidR="00462E55" w:rsidRPr="00462E55" w:rsidRDefault="00462E55" w:rsidP="00502AEC">
      <w:pPr>
        <w:tabs>
          <w:tab w:val="left" w:pos="993"/>
          <w:tab w:val="right" w:pos="9407"/>
        </w:tabs>
        <w:spacing w:before="288"/>
        <w:ind w:left="991" w:hangingChars="459" w:hanging="991"/>
        <w:rPr>
          <w:spacing w:val="-2"/>
        </w:rPr>
      </w:pPr>
      <w:r w:rsidRPr="00462E55">
        <w:rPr>
          <w:spacing w:val="-2"/>
        </w:rPr>
        <w:t>A1/6</w:t>
      </w:r>
      <w:r w:rsidRPr="00462E55">
        <w:rPr>
          <w:spacing w:val="-2"/>
        </w:rPr>
        <w:tab/>
        <w:t>Vessel Traffic Service (VTS) Standard Phrases</w:t>
      </w:r>
      <w:r>
        <w:rPr>
          <w:spacing w:val="-2"/>
        </w:rPr>
        <w:t xml:space="preserve"> (P.45)</w:t>
      </w:r>
    </w:p>
    <w:p w:rsidR="00462E55" w:rsidRPr="00462E55" w:rsidRDefault="00462E55" w:rsidP="00462E55">
      <w:pPr>
        <w:tabs>
          <w:tab w:val="left" w:pos="993"/>
          <w:tab w:val="right" w:pos="9407"/>
        </w:tabs>
        <w:spacing w:before="288"/>
        <w:ind w:leftChars="450" w:left="990" w:firstLine="2"/>
        <w:rPr>
          <w:spacing w:val="-2"/>
        </w:rPr>
      </w:pPr>
      <w:r w:rsidRPr="00462E55">
        <w:rPr>
          <w:spacing w:val="-2"/>
        </w:rPr>
        <w:t>Application of Message Markers</w:t>
      </w:r>
    </w:p>
    <w:p w:rsidR="00462E55" w:rsidRDefault="00462E55" w:rsidP="00462E55">
      <w:pPr>
        <w:tabs>
          <w:tab w:val="right" w:pos="8222"/>
        </w:tabs>
        <w:spacing w:before="252"/>
        <w:jc w:val="both"/>
        <w:rPr>
          <w:spacing w:val="-6"/>
          <w:w w:val="105"/>
          <w:sz w:val="23"/>
          <w:szCs w:val="23"/>
        </w:rPr>
      </w:pPr>
      <w:r>
        <w:rPr>
          <w:spacing w:val="-2"/>
          <w:w w:val="105"/>
          <w:sz w:val="23"/>
          <w:szCs w:val="23"/>
        </w:rPr>
        <w:t xml:space="preserve">In order to especially facilitate shore-to-ship and ship-to-shore communication or when one of the </w:t>
      </w:r>
      <w:r>
        <w:rPr>
          <w:spacing w:val="-4"/>
          <w:w w:val="105"/>
          <w:sz w:val="23"/>
          <w:szCs w:val="23"/>
        </w:rPr>
        <w:t xml:space="preserve">IMO Standard Marine Communication Phrases will not fit the meaning desired, one of the following </w:t>
      </w:r>
      <w:r>
        <w:rPr>
          <w:spacing w:val="-5"/>
          <w:w w:val="105"/>
          <w:sz w:val="23"/>
          <w:szCs w:val="23"/>
        </w:rPr>
        <w:t xml:space="preserve">eight message markers may be used to increase the probability </w:t>
      </w:r>
      <w:del w:id="117" w:author="Fujitsu's User" w:date="2011-03-09T19:13:00Z">
        <w:r w:rsidDel="00462E55">
          <w:rPr>
            <w:spacing w:val="-5"/>
            <w:w w:val="105"/>
            <w:sz w:val="23"/>
            <w:szCs w:val="23"/>
          </w:rPr>
          <w:delText xml:space="preserve">of the purpose </w:delText>
        </w:r>
      </w:del>
      <w:r>
        <w:rPr>
          <w:spacing w:val="-5"/>
          <w:w w:val="105"/>
          <w:sz w:val="23"/>
          <w:szCs w:val="23"/>
        </w:rPr>
        <w:t xml:space="preserve">of the message being </w:t>
      </w:r>
      <w:r>
        <w:rPr>
          <w:spacing w:val="-6"/>
          <w:w w:val="105"/>
          <w:sz w:val="23"/>
          <w:szCs w:val="23"/>
        </w:rPr>
        <w:t>properly understood.</w:t>
      </w:r>
    </w:p>
    <w:p w:rsidR="00462E55" w:rsidRDefault="00462E55" w:rsidP="00462E55">
      <w:pPr>
        <w:tabs>
          <w:tab w:val="right" w:pos="8222"/>
        </w:tabs>
        <w:spacing w:before="252"/>
        <w:jc w:val="both"/>
        <w:rPr>
          <w:spacing w:val="-6"/>
          <w:w w:val="105"/>
          <w:sz w:val="23"/>
          <w:szCs w:val="23"/>
        </w:rPr>
      </w:pPr>
      <w:r>
        <w:rPr>
          <w:spacing w:val="-3"/>
          <w:w w:val="105"/>
          <w:sz w:val="23"/>
          <w:szCs w:val="23"/>
        </w:rPr>
        <w:t xml:space="preserve">It is at the discretion of the shore personnel or the ship’s officer whether to use one of the message </w:t>
      </w:r>
      <w:proofErr w:type="gramStart"/>
      <w:r>
        <w:rPr>
          <w:w w:val="105"/>
          <w:sz w:val="23"/>
          <w:szCs w:val="23"/>
        </w:rPr>
        <w:t>markers</w:t>
      </w:r>
      <w:r w:rsidR="00C206CB">
        <w:rPr>
          <w:w w:val="105"/>
          <w:sz w:val="23"/>
          <w:szCs w:val="23"/>
        </w:rPr>
        <w:t xml:space="preserve"> </w:t>
      </w:r>
      <w:proofErr w:type="gramEnd"/>
      <w:del w:id="118" w:author="Fujitsu's User" w:date="2011-03-09T19:19:00Z">
        <w:r w:rsidR="00C206CB" w:rsidDel="00C206CB">
          <w:rPr>
            <w:w w:val="105"/>
            <w:sz w:val="23"/>
            <w:szCs w:val="23"/>
          </w:rPr>
          <w:delText>and if so which of them to apply depending</w:delText>
        </w:r>
        <w:r w:rsidDel="00C206CB">
          <w:rPr>
            <w:w w:val="105"/>
            <w:sz w:val="23"/>
            <w:szCs w:val="23"/>
          </w:rPr>
          <w:delText xml:space="preserve"> </w:delText>
        </w:r>
      </w:del>
      <w:ins w:id="119" w:author="Fujitsu's User" w:date="2011-03-09T19:19:00Z">
        <w:r w:rsidR="00C206CB">
          <w:rPr>
            <w:w w:val="105"/>
            <w:sz w:val="23"/>
            <w:szCs w:val="23"/>
          </w:rPr>
          <w:t xml:space="preserve">.  </w:t>
        </w:r>
      </w:ins>
      <w:ins w:id="120" w:author="Fujitsu's User" w:date="2011-03-09T19:16:00Z">
        <w:r w:rsidR="00C206CB">
          <w:rPr>
            <w:w w:val="105"/>
            <w:sz w:val="23"/>
            <w:szCs w:val="23"/>
          </w:rPr>
          <w:t xml:space="preserve">The marker to be used would depend </w:t>
        </w:r>
      </w:ins>
      <w:r>
        <w:rPr>
          <w:w w:val="105"/>
          <w:sz w:val="23"/>
          <w:szCs w:val="23"/>
        </w:rPr>
        <w:t xml:space="preserve">on the user’s qualified assessment of the </w:t>
      </w:r>
      <w:r>
        <w:rPr>
          <w:spacing w:val="-1"/>
          <w:w w:val="105"/>
          <w:sz w:val="23"/>
          <w:szCs w:val="23"/>
        </w:rPr>
        <w:t xml:space="preserve">situation. If used, the message marker is to be spoken preceding the message or the corresponding </w:t>
      </w:r>
      <w:r>
        <w:rPr>
          <w:spacing w:val="-6"/>
          <w:w w:val="105"/>
          <w:sz w:val="23"/>
          <w:szCs w:val="23"/>
        </w:rPr>
        <w:t xml:space="preserve">part of the message. The IMO VTS Guidelines recommend that in any message directed to a vessel it </w:t>
      </w:r>
      <w:r>
        <w:rPr>
          <w:spacing w:val="-1"/>
          <w:w w:val="105"/>
          <w:sz w:val="23"/>
          <w:szCs w:val="23"/>
        </w:rPr>
        <w:t xml:space="preserve">should be clear whether the message contains </w:t>
      </w:r>
      <w:r>
        <w:rPr>
          <w:b/>
          <w:bCs/>
          <w:spacing w:val="-1"/>
          <w:w w:val="105"/>
          <w:sz w:val="23"/>
          <w:szCs w:val="23"/>
        </w:rPr>
        <w:t>information, advice, warning</w:t>
      </w:r>
      <w:r>
        <w:rPr>
          <w:spacing w:val="-1"/>
          <w:w w:val="105"/>
          <w:sz w:val="23"/>
          <w:szCs w:val="23"/>
        </w:rPr>
        <w:t xml:space="preserve">, or </w:t>
      </w:r>
      <w:r>
        <w:rPr>
          <w:b/>
          <w:bCs/>
          <w:spacing w:val="-1"/>
          <w:w w:val="105"/>
          <w:sz w:val="23"/>
          <w:szCs w:val="23"/>
        </w:rPr>
        <w:t>instruction</w:t>
      </w:r>
      <w:r>
        <w:rPr>
          <w:spacing w:val="-1"/>
          <w:w w:val="105"/>
          <w:sz w:val="23"/>
          <w:szCs w:val="23"/>
        </w:rPr>
        <w:t xml:space="preserve"> (see below) and </w:t>
      </w:r>
      <w:r>
        <w:rPr>
          <w:spacing w:val="-4"/>
          <w:w w:val="105"/>
          <w:sz w:val="23"/>
          <w:szCs w:val="23"/>
        </w:rPr>
        <w:t>IMO Standard Marine Communication Phrases should be used where practicable.</w:t>
      </w:r>
      <w:r w:rsidRPr="00462E55">
        <w:rPr>
          <w:spacing w:val="-6"/>
          <w:w w:val="105"/>
          <w:sz w:val="23"/>
          <w:szCs w:val="23"/>
        </w:rPr>
        <w:t xml:space="preserve"> </w:t>
      </w:r>
    </w:p>
    <w:p w:rsidR="00C206CB" w:rsidRDefault="00C206CB" w:rsidP="00C206CB">
      <w:pPr>
        <w:spacing w:before="288"/>
        <w:jc w:val="both"/>
        <w:rPr>
          <w:spacing w:val="-4"/>
          <w:w w:val="105"/>
          <w:sz w:val="23"/>
          <w:szCs w:val="23"/>
        </w:rPr>
      </w:pPr>
      <w:r>
        <w:rPr>
          <w:spacing w:val="-7"/>
          <w:w w:val="105"/>
          <w:sz w:val="23"/>
          <w:szCs w:val="23"/>
        </w:rPr>
        <w:lastRenderedPageBreak/>
        <w:t>For further standardized VTS communications, also see other sections of Part A1</w:t>
      </w:r>
      <w:proofErr w:type="gramStart"/>
      <w:r>
        <w:rPr>
          <w:spacing w:val="-7"/>
          <w:w w:val="105"/>
          <w:sz w:val="23"/>
          <w:szCs w:val="23"/>
        </w:rPr>
        <w:t xml:space="preserve">. </w:t>
      </w:r>
      <w:proofErr w:type="gramEnd"/>
      <w:r>
        <w:rPr>
          <w:spacing w:val="-7"/>
          <w:w w:val="105"/>
          <w:sz w:val="23"/>
          <w:szCs w:val="23"/>
        </w:rPr>
        <w:t xml:space="preserve">For VTS Standard </w:t>
      </w:r>
      <w:r>
        <w:rPr>
          <w:spacing w:val="-1"/>
          <w:w w:val="105"/>
          <w:sz w:val="23"/>
          <w:szCs w:val="23"/>
        </w:rPr>
        <w:t xml:space="preserve">Reporting Procedures, see IMO resolution </w:t>
      </w:r>
      <w:proofErr w:type="gramStart"/>
      <w:r>
        <w:rPr>
          <w:spacing w:val="-1"/>
          <w:w w:val="105"/>
          <w:sz w:val="23"/>
          <w:szCs w:val="23"/>
        </w:rPr>
        <w:t>A.851(</w:t>
      </w:r>
      <w:proofErr w:type="gramEnd"/>
      <w:r>
        <w:rPr>
          <w:spacing w:val="-1"/>
          <w:w w:val="105"/>
          <w:sz w:val="23"/>
          <w:szCs w:val="23"/>
        </w:rPr>
        <w:t xml:space="preserve">20) on General Principles for Ship Reporting </w:t>
      </w:r>
      <w:r>
        <w:rPr>
          <w:spacing w:val="-4"/>
          <w:w w:val="105"/>
          <w:sz w:val="23"/>
          <w:szCs w:val="23"/>
        </w:rPr>
        <w:t xml:space="preserve">Systems and Ship Reporting Requirements, including guidelines for reporting incidents involving dangerous goods, harmful substances and / or marine pollutants. </w:t>
      </w:r>
    </w:p>
    <w:p w:rsidR="00C206CB" w:rsidRDefault="00C206CB" w:rsidP="00C206CB">
      <w:pPr>
        <w:spacing w:before="252"/>
        <w:ind w:left="709" w:hanging="709"/>
        <w:jc w:val="both"/>
        <w:rPr>
          <w:spacing w:val="-5"/>
          <w:w w:val="105"/>
          <w:sz w:val="23"/>
          <w:szCs w:val="23"/>
        </w:rPr>
      </w:pPr>
      <w:r>
        <w:rPr>
          <w:w w:val="105"/>
          <w:sz w:val="23"/>
          <w:szCs w:val="23"/>
        </w:rPr>
        <w:t xml:space="preserve">Note: All of the following phrases must come as the culmination (message content) of a radio </w:t>
      </w:r>
      <w:r>
        <w:rPr>
          <w:spacing w:val="-5"/>
          <w:w w:val="105"/>
          <w:sz w:val="23"/>
          <w:szCs w:val="23"/>
        </w:rPr>
        <w:t>message exchange between stations covered by the ITU Radio Regulations, and the relevant calling procedures have to be observed.</w:t>
      </w:r>
    </w:p>
    <w:p w:rsidR="00C206CB" w:rsidRDefault="00C206CB" w:rsidP="00C206CB">
      <w:pPr>
        <w:spacing w:before="576"/>
        <w:rPr>
          <w:b/>
          <w:bCs/>
          <w:spacing w:val="-8"/>
          <w:w w:val="105"/>
          <w:sz w:val="23"/>
          <w:szCs w:val="23"/>
        </w:rPr>
      </w:pPr>
      <w:r>
        <w:rPr>
          <w:b/>
          <w:bCs/>
          <w:spacing w:val="-8"/>
          <w:w w:val="105"/>
          <w:sz w:val="23"/>
          <w:szCs w:val="23"/>
        </w:rPr>
        <w:t>Message Markers (P.46)</w:t>
      </w:r>
    </w:p>
    <w:p w:rsidR="00C206CB" w:rsidRDefault="00C206CB" w:rsidP="00C206CB">
      <w:pPr>
        <w:tabs>
          <w:tab w:val="right" w:pos="8222"/>
        </w:tabs>
        <w:spacing w:before="252"/>
        <w:jc w:val="both"/>
        <w:rPr>
          <w:ins w:id="121" w:author="Fujitsu's User" w:date="2011-03-09T19:25:00Z"/>
          <w:spacing w:val="-6"/>
          <w:w w:val="105"/>
          <w:sz w:val="23"/>
          <w:szCs w:val="23"/>
        </w:rPr>
      </w:pPr>
      <w:ins w:id="122" w:author="Fujitsu's User" w:date="2011-03-09T19:25:00Z">
        <w:r>
          <w:rPr>
            <w:spacing w:val="-6"/>
            <w:w w:val="105"/>
            <w:sz w:val="23"/>
            <w:szCs w:val="23"/>
          </w:rPr>
          <w:t>The underlying intent of message markers is to escalate the importance of the message being communicated.</w:t>
        </w:r>
      </w:ins>
    </w:p>
    <w:p w:rsidR="000D03AE" w:rsidRPr="00710FF9" w:rsidRDefault="000D03AE" w:rsidP="000D03AE">
      <w:pPr>
        <w:widowControl w:val="0"/>
        <w:numPr>
          <w:ilvl w:val="0"/>
          <w:numId w:val="2"/>
        </w:numPr>
        <w:tabs>
          <w:tab w:val="clear" w:pos="720"/>
          <w:tab w:val="num" w:pos="1152"/>
        </w:tabs>
        <w:kinsoku w:val="0"/>
        <w:spacing w:before="288"/>
        <w:rPr>
          <w:b/>
          <w:bCs/>
          <w:spacing w:val="-8"/>
          <w:w w:val="105"/>
          <w:sz w:val="23"/>
          <w:szCs w:val="23"/>
        </w:rPr>
      </w:pPr>
      <w:r w:rsidRPr="00710FF9">
        <w:rPr>
          <w:b/>
          <w:bCs/>
          <w:spacing w:val="-8"/>
          <w:w w:val="105"/>
          <w:sz w:val="23"/>
          <w:szCs w:val="23"/>
        </w:rPr>
        <w:t>INFORMATION</w:t>
      </w:r>
    </w:p>
    <w:p w:rsidR="000D03AE" w:rsidRPr="00710FF9" w:rsidRDefault="000D03AE" w:rsidP="000D03AE">
      <w:pPr>
        <w:spacing w:before="252"/>
        <w:rPr>
          <w:w w:val="105"/>
          <w:sz w:val="23"/>
          <w:szCs w:val="23"/>
        </w:rPr>
      </w:pPr>
      <w:r>
        <w:rPr>
          <w:spacing w:val="-4"/>
          <w:w w:val="105"/>
          <w:sz w:val="23"/>
          <w:szCs w:val="23"/>
        </w:rPr>
        <w:t>T</w:t>
      </w:r>
      <w:r w:rsidRPr="00710FF9">
        <w:rPr>
          <w:w w:val="105"/>
          <w:sz w:val="23"/>
          <w:szCs w:val="23"/>
        </w:rPr>
        <w:t>his indicates that the following message is restricted to observed facts, situations, etc</w:t>
      </w:r>
      <w:proofErr w:type="gramStart"/>
      <w:r w:rsidRPr="00710FF9">
        <w:rPr>
          <w:w w:val="105"/>
          <w:sz w:val="23"/>
          <w:szCs w:val="23"/>
        </w:rPr>
        <w:t>..</w:t>
      </w:r>
      <w:proofErr w:type="gramEnd"/>
    </w:p>
    <w:p w:rsidR="000D03AE" w:rsidRPr="00710FF9" w:rsidRDefault="000D03AE" w:rsidP="00710FF9">
      <w:pPr>
        <w:tabs>
          <w:tab w:val="right" w:pos="8426"/>
        </w:tabs>
        <w:spacing w:before="288"/>
        <w:ind w:left="1779" w:hangingChars="783" w:hanging="1779"/>
        <w:jc w:val="both"/>
        <w:rPr>
          <w:w w:val="105"/>
          <w:sz w:val="23"/>
          <w:szCs w:val="23"/>
        </w:rPr>
      </w:pPr>
      <w:r w:rsidRPr="00710FF9">
        <w:rPr>
          <w:spacing w:val="-7"/>
          <w:w w:val="105"/>
          <w:sz w:val="23"/>
          <w:szCs w:val="23"/>
        </w:rPr>
        <w:t>Comment:</w:t>
      </w:r>
      <w:r w:rsidRPr="00710FF9">
        <w:rPr>
          <w:w w:val="105"/>
          <w:sz w:val="23"/>
          <w:szCs w:val="23"/>
        </w:rPr>
        <w:tab/>
      </w:r>
      <w:r w:rsidRPr="00710FF9">
        <w:rPr>
          <w:spacing w:val="-7"/>
          <w:w w:val="105"/>
          <w:sz w:val="23"/>
          <w:szCs w:val="23"/>
        </w:rPr>
        <w:t>This marker is preferably used for navigationa</w:t>
      </w:r>
      <w:r w:rsidR="00710FF9" w:rsidRPr="00710FF9">
        <w:rPr>
          <w:spacing w:val="-7"/>
          <w:w w:val="105"/>
          <w:sz w:val="23"/>
          <w:szCs w:val="23"/>
        </w:rPr>
        <w:t xml:space="preserve">l and traffic </w:t>
      </w:r>
      <w:proofErr w:type="spellStart"/>
      <w:r w:rsidR="00710FF9" w:rsidRPr="00710FF9">
        <w:rPr>
          <w:spacing w:val="-7"/>
          <w:w w:val="105"/>
          <w:sz w:val="23"/>
          <w:szCs w:val="23"/>
        </w:rPr>
        <w:t>information</w:t>
      </w:r>
      <w:proofErr w:type="gramStart"/>
      <w:r w:rsidR="00710FF9" w:rsidRPr="00710FF9">
        <w:rPr>
          <w:spacing w:val="-7"/>
          <w:w w:val="105"/>
          <w:sz w:val="23"/>
          <w:szCs w:val="23"/>
        </w:rPr>
        <w:t>,etc</w:t>
      </w:r>
      <w:proofErr w:type="spellEnd"/>
      <w:proofErr w:type="gramEnd"/>
      <w:r w:rsidR="00710FF9" w:rsidRPr="00710FF9">
        <w:rPr>
          <w:spacing w:val="-7"/>
          <w:w w:val="105"/>
          <w:sz w:val="23"/>
          <w:szCs w:val="23"/>
        </w:rPr>
        <w:t>.</w:t>
      </w:r>
    </w:p>
    <w:p w:rsidR="000D03AE" w:rsidRPr="00710FF9" w:rsidRDefault="000D03AE" w:rsidP="00710FF9">
      <w:pPr>
        <w:ind w:left="1299" w:firstLine="480"/>
        <w:rPr>
          <w:w w:val="105"/>
          <w:sz w:val="23"/>
          <w:szCs w:val="23"/>
        </w:rPr>
      </w:pPr>
      <w:r w:rsidRPr="00710FF9">
        <w:rPr>
          <w:w w:val="105"/>
          <w:sz w:val="23"/>
          <w:szCs w:val="23"/>
        </w:rPr>
        <w:t>Consequences of INFORMATION will be up to the recipient.</w:t>
      </w:r>
    </w:p>
    <w:p w:rsidR="000D03AE" w:rsidRDefault="000D03AE" w:rsidP="00710FF9">
      <w:pPr>
        <w:tabs>
          <w:tab w:val="right" w:pos="7730"/>
        </w:tabs>
        <w:spacing w:before="252"/>
        <w:ind w:left="1659" w:hangingChars="730" w:hanging="1659"/>
        <w:rPr>
          <w:spacing w:val="-3"/>
          <w:w w:val="105"/>
          <w:sz w:val="23"/>
          <w:szCs w:val="23"/>
        </w:rPr>
      </w:pPr>
      <w:r w:rsidRPr="00710FF9">
        <w:rPr>
          <w:spacing w:val="-7"/>
          <w:w w:val="105"/>
          <w:sz w:val="23"/>
          <w:szCs w:val="23"/>
        </w:rPr>
        <w:t>Example:</w:t>
      </w:r>
      <w:r w:rsidRPr="00710FF9">
        <w:rPr>
          <w:w w:val="105"/>
          <w:sz w:val="23"/>
          <w:szCs w:val="23"/>
        </w:rPr>
        <w:tab/>
      </w:r>
      <w:r w:rsidR="00710FF9">
        <w:rPr>
          <w:w w:val="105"/>
          <w:sz w:val="23"/>
          <w:szCs w:val="23"/>
        </w:rPr>
        <w:t xml:space="preserve"> </w:t>
      </w:r>
      <w:r w:rsidRPr="00710FF9">
        <w:rPr>
          <w:w w:val="105"/>
          <w:sz w:val="23"/>
          <w:szCs w:val="23"/>
        </w:rPr>
        <w:t xml:space="preserve">"INFORMATON. MV </w:t>
      </w:r>
      <w:proofErr w:type="spellStart"/>
      <w:r w:rsidRPr="00710FF9">
        <w:rPr>
          <w:w w:val="105"/>
          <w:sz w:val="23"/>
          <w:szCs w:val="23"/>
        </w:rPr>
        <w:t>Noname</w:t>
      </w:r>
      <w:proofErr w:type="spellEnd"/>
      <w:r w:rsidRPr="00710FF9">
        <w:rPr>
          <w:w w:val="105"/>
          <w:sz w:val="23"/>
          <w:szCs w:val="23"/>
        </w:rPr>
        <w:t xml:space="preserve"> will overtake to the west of you"</w:t>
      </w:r>
    </w:p>
    <w:p w:rsidR="000D03AE" w:rsidRDefault="000D03AE" w:rsidP="000D03AE">
      <w:pPr>
        <w:tabs>
          <w:tab w:val="right" w:pos="7730"/>
        </w:tabs>
        <w:spacing w:before="252"/>
        <w:ind w:left="1717" w:hangingChars="730" w:hanging="1717"/>
        <w:rPr>
          <w:spacing w:val="-3"/>
          <w:w w:val="105"/>
          <w:sz w:val="23"/>
          <w:szCs w:val="23"/>
        </w:rPr>
      </w:pPr>
    </w:p>
    <w:p w:rsidR="0049263D" w:rsidRDefault="008D3B7F" w:rsidP="0049263D">
      <w:pPr>
        <w:widowControl w:val="0"/>
        <w:tabs>
          <w:tab w:val="num" w:pos="1152"/>
        </w:tabs>
        <w:kinsoku w:val="0"/>
        <w:spacing w:before="288"/>
        <w:ind w:left="432"/>
        <w:rPr>
          <w:b/>
          <w:bCs/>
          <w:spacing w:val="48"/>
          <w:w w:val="105"/>
          <w:sz w:val="23"/>
          <w:szCs w:val="23"/>
        </w:rPr>
        <w:pPrChange w:id="123" w:author="Fujitsu's User" w:date="2011-03-09T22:43:00Z">
          <w:pPr>
            <w:widowControl w:val="0"/>
            <w:numPr>
              <w:numId w:val="4"/>
            </w:numPr>
            <w:tabs>
              <w:tab w:val="num" w:pos="720"/>
              <w:tab w:val="num" w:pos="1152"/>
            </w:tabs>
            <w:kinsoku w:val="0"/>
            <w:spacing w:before="288"/>
            <w:ind w:left="432"/>
          </w:pPr>
        </w:pPrChange>
      </w:pPr>
      <w:ins w:id="124" w:author="Fujitsu's User" w:date="2011-03-09T22:43:00Z">
        <w:r>
          <w:rPr>
            <w:b/>
            <w:bCs/>
            <w:spacing w:val="48"/>
            <w:w w:val="105"/>
            <w:sz w:val="23"/>
            <w:szCs w:val="23"/>
          </w:rPr>
          <w:t>(ii)</w:t>
        </w:r>
      </w:ins>
      <w:r w:rsidR="000D03AE" w:rsidRPr="00710FF9">
        <w:rPr>
          <w:b/>
          <w:bCs/>
          <w:spacing w:val="-8"/>
          <w:w w:val="105"/>
          <w:sz w:val="23"/>
          <w:szCs w:val="23"/>
        </w:rPr>
        <w:t>QUESTION</w:t>
      </w:r>
    </w:p>
    <w:p w:rsidR="000D03AE" w:rsidRDefault="000D03AE" w:rsidP="000D03AE">
      <w:pPr>
        <w:spacing w:before="252"/>
        <w:rPr>
          <w:spacing w:val="-4"/>
          <w:w w:val="105"/>
          <w:sz w:val="23"/>
          <w:szCs w:val="23"/>
        </w:rPr>
      </w:pPr>
      <w:r w:rsidRPr="00710FF9">
        <w:rPr>
          <w:spacing w:val="-5"/>
          <w:w w:val="105"/>
          <w:sz w:val="23"/>
          <w:szCs w:val="23"/>
        </w:rPr>
        <w:t>This indicates that the following message is of an interrogative character</w:t>
      </w:r>
      <w:r>
        <w:rPr>
          <w:spacing w:val="-4"/>
          <w:w w:val="105"/>
          <w:sz w:val="23"/>
          <w:szCs w:val="23"/>
        </w:rPr>
        <w:t>.</w:t>
      </w:r>
    </w:p>
    <w:p w:rsidR="000D03AE" w:rsidRPr="008D3B7F" w:rsidRDefault="000D03AE" w:rsidP="00710FF9">
      <w:pPr>
        <w:tabs>
          <w:tab w:val="right" w:pos="8426"/>
        </w:tabs>
        <w:spacing w:before="288"/>
        <w:ind w:left="1811" w:hangingChars="783" w:hanging="1811"/>
        <w:jc w:val="both"/>
        <w:rPr>
          <w:spacing w:val="-12"/>
          <w:w w:val="105"/>
          <w:sz w:val="23"/>
          <w:szCs w:val="23"/>
        </w:rPr>
      </w:pPr>
      <w:r w:rsidRPr="00710FF9">
        <w:rPr>
          <w:spacing w:val="-5"/>
          <w:w w:val="105"/>
          <w:sz w:val="23"/>
          <w:szCs w:val="23"/>
        </w:rPr>
        <w:t>Comment:</w:t>
      </w:r>
      <w:r w:rsidRPr="00710FF9">
        <w:rPr>
          <w:spacing w:val="-5"/>
          <w:w w:val="105"/>
          <w:sz w:val="23"/>
          <w:szCs w:val="23"/>
        </w:rPr>
        <w:tab/>
        <w:t>The use of this marker removes any doubt as to whether a question is being asked or a</w:t>
      </w:r>
      <w:r w:rsidR="008D3B7F" w:rsidRPr="00710FF9">
        <w:rPr>
          <w:spacing w:val="-5"/>
          <w:w w:val="105"/>
          <w:sz w:val="23"/>
          <w:szCs w:val="23"/>
        </w:rPr>
        <w:t xml:space="preserve"> </w:t>
      </w:r>
      <w:r w:rsidRPr="00710FF9">
        <w:rPr>
          <w:spacing w:val="-5"/>
          <w:w w:val="105"/>
          <w:sz w:val="23"/>
          <w:szCs w:val="23"/>
        </w:rPr>
        <w:t>statement is being made, especially when interrogatives such as what, where, why, who, how are additionally used at the beginning of the question. The recipient is expected to return an answer</w:t>
      </w:r>
      <w:r w:rsidRPr="008D3B7F">
        <w:rPr>
          <w:spacing w:val="-12"/>
          <w:w w:val="105"/>
          <w:sz w:val="23"/>
          <w:szCs w:val="23"/>
        </w:rPr>
        <w:t>.</w:t>
      </w:r>
    </w:p>
    <w:p w:rsidR="000D03AE" w:rsidRPr="008D3B7F" w:rsidRDefault="000D03AE" w:rsidP="00710FF9">
      <w:pPr>
        <w:tabs>
          <w:tab w:val="right" w:pos="8426"/>
        </w:tabs>
        <w:spacing w:before="288"/>
        <w:ind w:left="1811" w:hangingChars="783" w:hanging="1811"/>
        <w:rPr>
          <w:spacing w:val="-12"/>
          <w:w w:val="105"/>
          <w:sz w:val="23"/>
          <w:szCs w:val="23"/>
        </w:rPr>
      </w:pPr>
      <w:r w:rsidRPr="00710FF9">
        <w:rPr>
          <w:spacing w:val="-5"/>
          <w:w w:val="105"/>
          <w:sz w:val="23"/>
          <w:szCs w:val="23"/>
        </w:rPr>
        <w:t>Example:</w:t>
      </w:r>
      <w:r w:rsidRPr="00710FF9">
        <w:rPr>
          <w:spacing w:val="-5"/>
          <w:w w:val="105"/>
          <w:sz w:val="23"/>
          <w:szCs w:val="23"/>
        </w:rPr>
        <w:tab/>
        <w:t>"QUESTION</w:t>
      </w:r>
      <w:proofErr w:type="gramStart"/>
      <w:r w:rsidRPr="00710FF9">
        <w:rPr>
          <w:spacing w:val="-5"/>
          <w:w w:val="105"/>
          <w:sz w:val="23"/>
          <w:szCs w:val="23"/>
        </w:rPr>
        <w:t>.(</w:t>
      </w:r>
      <w:proofErr w:type="gramEnd"/>
      <w:r w:rsidRPr="00710FF9">
        <w:rPr>
          <w:spacing w:val="-5"/>
          <w:w w:val="105"/>
          <w:sz w:val="23"/>
          <w:szCs w:val="23"/>
        </w:rPr>
        <w:t>What is) your present maximum draft</w:t>
      </w:r>
      <w:r w:rsidRPr="008D3B7F">
        <w:rPr>
          <w:spacing w:val="-12"/>
          <w:w w:val="105"/>
          <w:sz w:val="23"/>
          <w:szCs w:val="23"/>
        </w:rPr>
        <w:t>?"</w:t>
      </w:r>
    </w:p>
    <w:p w:rsidR="0049263D" w:rsidRDefault="008D3B7F" w:rsidP="0049263D">
      <w:pPr>
        <w:widowControl w:val="0"/>
        <w:kinsoku w:val="0"/>
        <w:spacing w:before="576"/>
        <w:rPr>
          <w:b/>
          <w:bCs/>
          <w:spacing w:val="108"/>
          <w:w w:val="105"/>
          <w:sz w:val="23"/>
          <w:szCs w:val="23"/>
        </w:rPr>
        <w:pPrChange w:id="125" w:author="Fujitsu's User" w:date="2011-03-09T22:43:00Z">
          <w:pPr>
            <w:widowControl w:val="0"/>
            <w:numPr>
              <w:numId w:val="3"/>
            </w:numPr>
            <w:tabs>
              <w:tab w:val="num" w:pos="1080"/>
              <w:tab w:val="num" w:pos="1512"/>
            </w:tabs>
            <w:kinsoku w:val="0"/>
            <w:spacing w:before="576"/>
            <w:ind w:firstLine="432"/>
          </w:pPr>
        </w:pPrChange>
      </w:pPr>
      <w:ins w:id="126" w:author="Fujitsu's User" w:date="2011-03-09T22:43:00Z">
        <w:r>
          <w:rPr>
            <w:b/>
            <w:bCs/>
            <w:spacing w:val="108"/>
            <w:w w:val="105"/>
            <w:sz w:val="23"/>
            <w:szCs w:val="23"/>
          </w:rPr>
          <w:t>(iii)</w:t>
        </w:r>
      </w:ins>
      <w:r w:rsidR="000D03AE" w:rsidRPr="00710FF9">
        <w:rPr>
          <w:b/>
          <w:bCs/>
          <w:spacing w:val="-8"/>
          <w:w w:val="105"/>
          <w:sz w:val="23"/>
          <w:szCs w:val="23"/>
        </w:rPr>
        <w:t>ANSWER</w:t>
      </w:r>
    </w:p>
    <w:p w:rsidR="000D03AE" w:rsidRPr="00710FF9" w:rsidRDefault="000D03AE" w:rsidP="000D03AE">
      <w:pPr>
        <w:spacing w:before="252"/>
        <w:rPr>
          <w:spacing w:val="-5"/>
          <w:w w:val="105"/>
          <w:sz w:val="23"/>
          <w:szCs w:val="23"/>
        </w:rPr>
      </w:pPr>
      <w:r w:rsidRPr="00710FF9">
        <w:rPr>
          <w:spacing w:val="-5"/>
          <w:w w:val="105"/>
          <w:sz w:val="23"/>
          <w:szCs w:val="23"/>
        </w:rPr>
        <w:t>This indicates that the following message is the reply to a previous question.</w:t>
      </w:r>
    </w:p>
    <w:p w:rsidR="000D03AE" w:rsidRPr="008D3B7F" w:rsidRDefault="000D03AE" w:rsidP="00710FF9">
      <w:pPr>
        <w:tabs>
          <w:tab w:val="right" w:pos="8426"/>
        </w:tabs>
        <w:spacing w:before="288"/>
        <w:ind w:left="1811" w:hangingChars="783" w:hanging="1811"/>
        <w:rPr>
          <w:spacing w:val="-12"/>
          <w:w w:val="105"/>
          <w:sz w:val="23"/>
          <w:szCs w:val="23"/>
        </w:rPr>
      </w:pPr>
      <w:r w:rsidRPr="00710FF9">
        <w:rPr>
          <w:spacing w:val="-5"/>
          <w:w w:val="105"/>
          <w:sz w:val="23"/>
          <w:szCs w:val="23"/>
        </w:rPr>
        <w:t>Comment:</w:t>
      </w:r>
      <w:r w:rsidRPr="00710FF9">
        <w:rPr>
          <w:spacing w:val="-5"/>
          <w:w w:val="105"/>
          <w:sz w:val="23"/>
          <w:szCs w:val="23"/>
        </w:rPr>
        <w:tab/>
        <w:t>Note that an answer should not contain another question</w:t>
      </w:r>
      <w:r w:rsidRPr="008D3B7F">
        <w:rPr>
          <w:spacing w:val="-12"/>
          <w:w w:val="105"/>
          <w:sz w:val="23"/>
          <w:szCs w:val="23"/>
        </w:rPr>
        <w:t>.</w:t>
      </w:r>
    </w:p>
    <w:p w:rsidR="000D03AE" w:rsidRPr="008D3B7F" w:rsidRDefault="000D03AE" w:rsidP="00710FF9">
      <w:pPr>
        <w:tabs>
          <w:tab w:val="right" w:pos="8426"/>
        </w:tabs>
        <w:spacing w:before="288"/>
        <w:ind w:left="1811" w:hangingChars="783" w:hanging="1811"/>
        <w:rPr>
          <w:spacing w:val="-12"/>
          <w:w w:val="105"/>
          <w:sz w:val="23"/>
          <w:szCs w:val="23"/>
        </w:rPr>
      </w:pPr>
      <w:r w:rsidRPr="00710FF9">
        <w:rPr>
          <w:spacing w:val="-5"/>
          <w:w w:val="105"/>
          <w:sz w:val="23"/>
          <w:szCs w:val="23"/>
        </w:rPr>
        <w:t>Example:</w:t>
      </w:r>
      <w:r w:rsidRPr="00710FF9">
        <w:rPr>
          <w:spacing w:val="-5"/>
          <w:w w:val="105"/>
          <w:sz w:val="23"/>
          <w:szCs w:val="23"/>
        </w:rPr>
        <w:tab/>
        <w:t>"ANSWER. My present maximum draft is seven decimal zero metres."</w:t>
      </w:r>
    </w:p>
    <w:p w:rsidR="000D03AE" w:rsidRDefault="000D03AE" w:rsidP="000D03AE">
      <w:pPr>
        <w:spacing w:before="252"/>
        <w:rPr>
          <w:spacing w:val="-4"/>
          <w:w w:val="105"/>
          <w:sz w:val="23"/>
          <w:szCs w:val="23"/>
        </w:rPr>
      </w:pPr>
    </w:p>
    <w:p w:rsidR="0049263D" w:rsidRDefault="008D3B7F" w:rsidP="0049263D">
      <w:pPr>
        <w:widowControl w:val="0"/>
        <w:kinsoku w:val="0"/>
        <w:spacing w:before="216" w:line="480" w:lineRule="auto"/>
        <w:ind w:right="288"/>
        <w:rPr>
          <w:spacing w:val="-5"/>
          <w:w w:val="105"/>
          <w:sz w:val="23"/>
          <w:szCs w:val="23"/>
        </w:rPr>
        <w:pPrChange w:id="127" w:author="Fujitsu's User" w:date="2011-03-09T22:43:00Z">
          <w:pPr>
            <w:widowControl w:val="0"/>
            <w:numPr>
              <w:numId w:val="3"/>
            </w:numPr>
            <w:tabs>
              <w:tab w:val="num" w:pos="1080"/>
              <w:tab w:val="num" w:pos="1512"/>
            </w:tabs>
            <w:kinsoku w:val="0"/>
            <w:spacing w:before="216" w:line="480" w:lineRule="auto"/>
            <w:ind w:right="288" w:firstLine="432"/>
          </w:pPr>
        </w:pPrChange>
      </w:pPr>
      <w:ins w:id="128" w:author="Fujitsu's User" w:date="2011-03-09T22:43:00Z">
        <w:r>
          <w:rPr>
            <w:b/>
            <w:bCs/>
            <w:spacing w:val="146"/>
            <w:w w:val="105"/>
            <w:sz w:val="23"/>
            <w:szCs w:val="23"/>
          </w:rPr>
          <w:t>(iv</w:t>
        </w:r>
        <w:proofErr w:type="gramStart"/>
        <w:r>
          <w:rPr>
            <w:b/>
            <w:bCs/>
            <w:spacing w:val="146"/>
            <w:w w:val="105"/>
            <w:sz w:val="23"/>
            <w:szCs w:val="23"/>
          </w:rPr>
          <w:t>)</w:t>
        </w:r>
      </w:ins>
      <w:proofErr w:type="gramEnd"/>
      <w:r w:rsidR="000D03AE" w:rsidRPr="00710FF9">
        <w:rPr>
          <w:b/>
          <w:bCs/>
          <w:spacing w:val="-8"/>
          <w:w w:val="105"/>
          <w:sz w:val="23"/>
          <w:szCs w:val="23"/>
        </w:rPr>
        <w:t>REQUEST</w:t>
      </w:r>
      <w:r w:rsidR="000D03AE">
        <w:rPr>
          <w:b/>
          <w:bCs/>
          <w:spacing w:val="146"/>
          <w:w w:val="105"/>
          <w:sz w:val="23"/>
          <w:szCs w:val="23"/>
        </w:rPr>
        <w:t xml:space="preserve"> </w:t>
      </w:r>
    </w:p>
    <w:p w:rsidR="000D03AE" w:rsidRPr="00710FF9" w:rsidRDefault="000D03AE" w:rsidP="00710FF9">
      <w:pPr>
        <w:tabs>
          <w:tab w:val="right" w:pos="8426"/>
        </w:tabs>
        <w:spacing w:before="288"/>
        <w:jc w:val="both"/>
        <w:rPr>
          <w:spacing w:val="-5"/>
          <w:w w:val="105"/>
          <w:sz w:val="23"/>
          <w:szCs w:val="23"/>
        </w:rPr>
      </w:pPr>
      <w:r w:rsidRPr="00710FF9">
        <w:rPr>
          <w:spacing w:val="-5"/>
          <w:w w:val="105"/>
          <w:sz w:val="23"/>
          <w:szCs w:val="23"/>
        </w:rPr>
        <w:lastRenderedPageBreak/>
        <w:t xml:space="preserve">This indicates that the following message is asking for action </w:t>
      </w:r>
      <w:r w:rsidR="00710FF9">
        <w:rPr>
          <w:spacing w:val="-5"/>
          <w:w w:val="105"/>
          <w:sz w:val="23"/>
          <w:szCs w:val="23"/>
        </w:rPr>
        <w:t xml:space="preserve">from others with respect to the </w:t>
      </w:r>
      <w:r w:rsidRPr="00710FF9">
        <w:rPr>
          <w:spacing w:val="-5"/>
          <w:w w:val="105"/>
          <w:sz w:val="23"/>
          <w:szCs w:val="23"/>
        </w:rPr>
        <w:t>vessel.</w:t>
      </w:r>
    </w:p>
    <w:p w:rsidR="000D03AE" w:rsidRPr="00710FF9" w:rsidRDefault="000D03AE" w:rsidP="00710FF9">
      <w:pPr>
        <w:tabs>
          <w:tab w:val="right" w:pos="8426"/>
        </w:tabs>
        <w:spacing w:before="288"/>
        <w:ind w:left="1811" w:hangingChars="783" w:hanging="1811"/>
        <w:jc w:val="both"/>
        <w:rPr>
          <w:spacing w:val="-5"/>
          <w:w w:val="105"/>
          <w:sz w:val="23"/>
          <w:szCs w:val="23"/>
        </w:rPr>
      </w:pPr>
      <w:r w:rsidRPr="00710FF9">
        <w:rPr>
          <w:spacing w:val="-5"/>
          <w:w w:val="105"/>
          <w:sz w:val="23"/>
          <w:szCs w:val="23"/>
        </w:rPr>
        <w:t>Comment:</w:t>
      </w:r>
      <w:r w:rsidRPr="00710FF9">
        <w:rPr>
          <w:spacing w:val="-5"/>
          <w:w w:val="105"/>
          <w:sz w:val="23"/>
          <w:szCs w:val="23"/>
        </w:rPr>
        <w:tab/>
        <w:t>The use of this marker is to signal: I want something to be arranged or provided,</w:t>
      </w:r>
    </w:p>
    <w:p w:rsidR="000D03AE" w:rsidRPr="00710FF9" w:rsidRDefault="00710FF9" w:rsidP="00710FF9">
      <w:pPr>
        <w:tabs>
          <w:tab w:val="right" w:pos="8426"/>
        </w:tabs>
        <w:spacing w:before="288"/>
        <w:ind w:left="1811" w:hangingChars="783" w:hanging="1811"/>
        <w:jc w:val="both"/>
        <w:rPr>
          <w:spacing w:val="-5"/>
          <w:w w:val="105"/>
          <w:sz w:val="23"/>
          <w:szCs w:val="23"/>
        </w:rPr>
      </w:pPr>
      <w:r>
        <w:rPr>
          <w:spacing w:val="-5"/>
          <w:w w:val="105"/>
          <w:sz w:val="23"/>
          <w:szCs w:val="23"/>
        </w:rPr>
        <w:tab/>
      </w:r>
      <w:r w:rsidR="000D03AE" w:rsidRPr="00710FF9">
        <w:rPr>
          <w:spacing w:val="-5"/>
          <w:w w:val="105"/>
          <w:sz w:val="23"/>
          <w:szCs w:val="23"/>
        </w:rPr>
        <w:t>e.g. ship´s stores requirements, tugs, permission, etc</w:t>
      </w:r>
      <w:proofErr w:type="gramStart"/>
      <w:r w:rsidR="000D03AE" w:rsidRPr="00710FF9">
        <w:rPr>
          <w:spacing w:val="-5"/>
          <w:w w:val="105"/>
          <w:sz w:val="23"/>
          <w:szCs w:val="23"/>
        </w:rPr>
        <w:t>..</w:t>
      </w:r>
      <w:proofErr w:type="gramEnd"/>
    </w:p>
    <w:p w:rsidR="000D03AE" w:rsidRPr="00710FF9" w:rsidRDefault="000D03AE" w:rsidP="00710FF9">
      <w:pPr>
        <w:tabs>
          <w:tab w:val="right" w:pos="8426"/>
        </w:tabs>
        <w:spacing w:before="288"/>
        <w:ind w:left="1811" w:hangingChars="783" w:hanging="1811"/>
        <w:jc w:val="both"/>
        <w:rPr>
          <w:spacing w:val="-5"/>
          <w:w w:val="105"/>
          <w:sz w:val="23"/>
          <w:szCs w:val="23"/>
        </w:rPr>
      </w:pPr>
      <w:r w:rsidRPr="00710FF9">
        <w:rPr>
          <w:spacing w:val="-5"/>
          <w:w w:val="105"/>
          <w:sz w:val="23"/>
          <w:szCs w:val="23"/>
        </w:rPr>
        <w:t>Note:</w:t>
      </w:r>
      <w:r w:rsidRPr="00710FF9">
        <w:rPr>
          <w:spacing w:val="-5"/>
          <w:w w:val="105"/>
          <w:sz w:val="23"/>
          <w:szCs w:val="23"/>
        </w:rPr>
        <w:tab/>
        <w:t>REQUEST must not be used involving navigation, or to modify COLREGS.</w:t>
      </w:r>
    </w:p>
    <w:p w:rsidR="000D03AE" w:rsidRPr="00710FF9" w:rsidRDefault="000D03AE" w:rsidP="00710FF9">
      <w:pPr>
        <w:tabs>
          <w:tab w:val="right" w:pos="8426"/>
        </w:tabs>
        <w:spacing w:before="288"/>
        <w:ind w:left="1811" w:hangingChars="783" w:hanging="1811"/>
        <w:jc w:val="both"/>
        <w:rPr>
          <w:spacing w:val="-5"/>
          <w:w w:val="105"/>
          <w:sz w:val="23"/>
          <w:szCs w:val="23"/>
        </w:rPr>
      </w:pPr>
      <w:r w:rsidRPr="00710FF9">
        <w:rPr>
          <w:spacing w:val="-5"/>
          <w:w w:val="105"/>
          <w:sz w:val="23"/>
          <w:szCs w:val="23"/>
        </w:rPr>
        <w:t>Example:</w:t>
      </w:r>
      <w:r w:rsidRPr="00710FF9">
        <w:rPr>
          <w:spacing w:val="-5"/>
          <w:w w:val="105"/>
          <w:sz w:val="23"/>
          <w:szCs w:val="23"/>
        </w:rPr>
        <w:tab/>
        <w:t>"REQUEST. I require two tugs."</w:t>
      </w:r>
    </w:p>
    <w:p w:rsidR="000D03AE" w:rsidRDefault="000D03AE" w:rsidP="000D03AE">
      <w:pPr>
        <w:spacing w:before="252"/>
        <w:rPr>
          <w:spacing w:val="-4"/>
          <w:w w:val="105"/>
          <w:sz w:val="23"/>
          <w:szCs w:val="23"/>
        </w:rPr>
      </w:pPr>
    </w:p>
    <w:p w:rsidR="0049263D" w:rsidRDefault="008D3B7F" w:rsidP="0049263D">
      <w:pPr>
        <w:widowControl w:val="0"/>
        <w:kinsoku w:val="0"/>
        <w:spacing w:before="288"/>
        <w:rPr>
          <w:b/>
          <w:bCs/>
          <w:spacing w:val="80"/>
          <w:w w:val="105"/>
          <w:sz w:val="23"/>
          <w:szCs w:val="23"/>
        </w:rPr>
        <w:pPrChange w:id="129" w:author="Fujitsu's User" w:date="2011-03-09T22:43:00Z">
          <w:pPr>
            <w:widowControl w:val="0"/>
            <w:numPr>
              <w:numId w:val="3"/>
            </w:numPr>
            <w:tabs>
              <w:tab w:val="num" w:pos="1080"/>
              <w:tab w:val="num" w:pos="1512"/>
            </w:tabs>
            <w:kinsoku w:val="0"/>
            <w:spacing w:before="288"/>
            <w:ind w:firstLine="432"/>
          </w:pPr>
        </w:pPrChange>
      </w:pPr>
      <w:ins w:id="130" w:author="Fujitsu's User" w:date="2011-03-09T22:43:00Z">
        <w:r>
          <w:rPr>
            <w:b/>
            <w:bCs/>
            <w:spacing w:val="80"/>
            <w:w w:val="105"/>
            <w:sz w:val="23"/>
            <w:szCs w:val="23"/>
          </w:rPr>
          <w:t>(v)</w:t>
        </w:r>
      </w:ins>
      <w:r w:rsidR="000D03AE" w:rsidRPr="00710FF9">
        <w:rPr>
          <w:b/>
          <w:bCs/>
          <w:spacing w:val="-8"/>
          <w:w w:val="105"/>
          <w:sz w:val="23"/>
          <w:szCs w:val="23"/>
        </w:rPr>
        <w:t>INTENTION</w:t>
      </w:r>
    </w:p>
    <w:p w:rsidR="000D03AE" w:rsidRPr="00710FF9" w:rsidRDefault="000D03AE" w:rsidP="000D03AE">
      <w:pPr>
        <w:spacing w:before="252"/>
        <w:rPr>
          <w:spacing w:val="-5"/>
          <w:w w:val="105"/>
          <w:sz w:val="23"/>
          <w:szCs w:val="23"/>
        </w:rPr>
      </w:pPr>
      <w:r w:rsidRPr="00710FF9">
        <w:rPr>
          <w:spacing w:val="-5"/>
          <w:w w:val="105"/>
          <w:sz w:val="23"/>
          <w:szCs w:val="23"/>
        </w:rPr>
        <w:t>This indicates that the following message informs others about immediate navigational action intended to be taken.</w:t>
      </w:r>
    </w:p>
    <w:p w:rsidR="000D03AE" w:rsidRPr="00710FF9" w:rsidRDefault="000D03AE" w:rsidP="00710FF9">
      <w:pPr>
        <w:spacing w:before="252"/>
        <w:rPr>
          <w:spacing w:val="-5"/>
          <w:w w:val="105"/>
          <w:sz w:val="23"/>
          <w:szCs w:val="23"/>
        </w:rPr>
      </w:pPr>
      <w:r w:rsidRPr="00710FF9">
        <w:rPr>
          <w:spacing w:val="-5"/>
          <w:w w:val="105"/>
          <w:sz w:val="23"/>
          <w:szCs w:val="23"/>
        </w:rPr>
        <w:t>Comment:</w:t>
      </w:r>
      <w:r w:rsidRPr="00710FF9">
        <w:rPr>
          <w:spacing w:val="-5"/>
          <w:w w:val="105"/>
          <w:sz w:val="23"/>
          <w:szCs w:val="23"/>
        </w:rPr>
        <w:tab/>
        <w:t>The use of this message marker is logically restricted to messages announcing</w:t>
      </w:r>
      <w:r w:rsidR="008D3B7F" w:rsidRPr="00710FF9">
        <w:rPr>
          <w:spacing w:val="-5"/>
          <w:w w:val="105"/>
          <w:sz w:val="23"/>
          <w:szCs w:val="23"/>
        </w:rPr>
        <w:t xml:space="preserve"> </w:t>
      </w:r>
      <w:r w:rsidRPr="00710FF9">
        <w:rPr>
          <w:spacing w:val="-5"/>
          <w:w w:val="105"/>
          <w:sz w:val="23"/>
          <w:szCs w:val="23"/>
        </w:rPr>
        <w:t>navigational actions by the vessel sending this message.</w:t>
      </w:r>
    </w:p>
    <w:p w:rsidR="000D03AE" w:rsidRPr="008D3B7F" w:rsidRDefault="000D03AE" w:rsidP="00710FF9">
      <w:pPr>
        <w:spacing w:before="252"/>
        <w:rPr>
          <w:spacing w:val="-12"/>
          <w:w w:val="105"/>
          <w:sz w:val="23"/>
          <w:szCs w:val="23"/>
        </w:rPr>
      </w:pPr>
      <w:r w:rsidRPr="00710FF9">
        <w:rPr>
          <w:spacing w:val="-5"/>
          <w:w w:val="105"/>
          <w:sz w:val="23"/>
          <w:szCs w:val="23"/>
        </w:rPr>
        <w:t>Example:</w:t>
      </w:r>
      <w:r w:rsidRPr="00710FF9">
        <w:rPr>
          <w:spacing w:val="-5"/>
          <w:w w:val="105"/>
          <w:sz w:val="23"/>
          <w:szCs w:val="23"/>
        </w:rPr>
        <w:tab/>
        <w:t>"INTENTION. I will reduce my speed.</w:t>
      </w:r>
      <w:r w:rsidRPr="008D3B7F">
        <w:rPr>
          <w:spacing w:val="-12"/>
          <w:w w:val="105"/>
          <w:sz w:val="23"/>
          <w:szCs w:val="23"/>
        </w:rPr>
        <w:t>"</w:t>
      </w:r>
    </w:p>
    <w:p w:rsidR="000D03AE" w:rsidRDefault="000D03AE" w:rsidP="000D03AE">
      <w:pPr>
        <w:tabs>
          <w:tab w:val="right" w:pos="8222"/>
        </w:tabs>
        <w:spacing w:before="252"/>
        <w:jc w:val="both"/>
        <w:rPr>
          <w:spacing w:val="-4"/>
          <w:w w:val="105"/>
          <w:sz w:val="23"/>
          <w:szCs w:val="23"/>
        </w:rPr>
      </w:pPr>
    </w:p>
    <w:p w:rsidR="0049263D" w:rsidRDefault="008D3B7F" w:rsidP="0049263D">
      <w:pPr>
        <w:widowControl w:val="0"/>
        <w:tabs>
          <w:tab w:val="num" w:pos="1152"/>
        </w:tabs>
        <w:kinsoku w:val="0"/>
        <w:spacing w:before="288"/>
        <w:ind w:left="432"/>
        <w:rPr>
          <w:spacing w:val="64"/>
          <w:w w:val="105"/>
          <w:sz w:val="23"/>
          <w:szCs w:val="23"/>
        </w:rPr>
        <w:pPrChange w:id="131" w:author="Fujitsu's User" w:date="2011-03-09T22:43:00Z">
          <w:pPr>
            <w:widowControl w:val="0"/>
            <w:numPr>
              <w:numId w:val="5"/>
            </w:numPr>
            <w:tabs>
              <w:tab w:val="num" w:pos="720"/>
              <w:tab w:val="num" w:pos="1152"/>
            </w:tabs>
            <w:kinsoku w:val="0"/>
            <w:spacing w:before="288"/>
            <w:ind w:left="432"/>
          </w:pPr>
        </w:pPrChange>
      </w:pPr>
      <w:ins w:id="132" w:author="Fujitsu's User" w:date="2011-03-09T22:44:00Z">
        <w:r>
          <w:rPr>
            <w:b/>
            <w:bCs/>
            <w:spacing w:val="64"/>
            <w:w w:val="105"/>
            <w:sz w:val="23"/>
            <w:szCs w:val="23"/>
          </w:rPr>
          <w:t>(vi</w:t>
        </w:r>
        <w:proofErr w:type="gramStart"/>
        <w:r>
          <w:rPr>
            <w:b/>
            <w:bCs/>
            <w:spacing w:val="64"/>
            <w:w w:val="105"/>
            <w:sz w:val="23"/>
            <w:szCs w:val="23"/>
          </w:rPr>
          <w:t>)</w:t>
        </w:r>
      </w:ins>
      <w:proofErr w:type="gramEnd"/>
      <w:r w:rsidR="000D03AE" w:rsidRPr="00710FF9">
        <w:rPr>
          <w:b/>
          <w:bCs/>
          <w:spacing w:val="-8"/>
          <w:w w:val="105"/>
          <w:sz w:val="23"/>
          <w:szCs w:val="23"/>
        </w:rPr>
        <w:t>ADVICE</w:t>
      </w:r>
    </w:p>
    <w:p w:rsidR="000D03AE" w:rsidRPr="00710FF9" w:rsidRDefault="000D03AE" w:rsidP="00710FF9">
      <w:pPr>
        <w:spacing w:before="252"/>
        <w:jc w:val="both"/>
        <w:rPr>
          <w:spacing w:val="-5"/>
          <w:w w:val="105"/>
          <w:sz w:val="23"/>
          <w:szCs w:val="23"/>
        </w:rPr>
      </w:pPr>
      <w:r w:rsidRPr="00710FF9">
        <w:rPr>
          <w:spacing w:val="-5"/>
          <w:w w:val="105"/>
          <w:sz w:val="23"/>
          <w:szCs w:val="23"/>
        </w:rPr>
        <w:t>This indicates that the following message implies the intention of the sender to influence others by a Recommendation.  The use of the message Marker ADVICE would normally follow Information and or Warning Messages.</w:t>
      </w:r>
    </w:p>
    <w:p w:rsidR="000D03AE" w:rsidRPr="00710FF9" w:rsidRDefault="000D03AE" w:rsidP="00710FF9">
      <w:pPr>
        <w:spacing w:before="252"/>
        <w:ind w:left="1417" w:hangingChars="613" w:hanging="1417"/>
        <w:jc w:val="both"/>
        <w:rPr>
          <w:spacing w:val="-5"/>
          <w:w w:val="105"/>
          <w:sz w:val="23"/>
          <w:szCs w:val="23"/>
        </w:rPr>
      </w:pPr>
      <w:r w:rsidRPr="00710FF9">
        <w:rPr>
          <w:spacing w:val="-5"/>
          <w:w w:val="105"/>
          <w:sz w:val="23"/>
          <w:szCs w:val="23"/>
        </w:rPr>
        <w:t>Comment:</w:t>
      </w:r>
      <w:r w:rsidRPr="00710FF9">
        <w:rPr>
          <w:spacing w:val="-5"/>
          <w:w w:val="105"/>
          <w:sz w:val="23"/>
          <w:szCs w:val="23"/>
        </w:rPr>
        <w:tab/>
        <w:t>The decision whether to follow the ADVICE still stays with the recipient. ADVICE</w:t>
      </w:r>
      <w:r w:rsidR="008D3B7F" w:rsidRPr="00710FF9">
        <w:rPr>
          <w:spacing w:val="-5"/>
          <w:w w:val="105"/>
          <w:sz w:val="23"/>
          <w:szCs w:val="23"/>
        </w:rPr>
        <w:t xml:space="preserve"> </w:t>
      </w:r>
      <w:r w:rsidRPr="00710FF9">
        <w:rPr>
          <w:spacing w:val="-5"/>
          <w:w w:val="105"/>
          <w:sz w:val="23"/>
          <w:szCs w:val="23"/>
        </w:rPr>
        <w:t>does not necessarily have to be followed but should be considered very carefully.</w:t>
      </w:r>
    </w:p>
    <w:p w:rsidR="000D03AE" w:rsidRPr="00710FF9" w:rsidRDefault="000D03AE" w:rsidP="00710FF9">
      <w:pPr>
        <w:spacing w:before="252"/>
        <w:rPr>
          <w:spacing w:val="-5"/>
          <w:w w:val="105"/>
          <w:sz w:val="23"/>
          <w:szCs w:val="23"/>
        </w:rPr>
      </w:pPr>
      <w:r w:rsidRPr="00710FF9">
        <w:rPr>
          <w:spacing w:val="-5"/>
          <w:w w:val="105"/>
          <w:sz w:val="23"/>
          <w:szCs w:val="23"/>
        </w:rPr>
        <w:t>Example:</w:t>
      </w:r>
      <w:r w:rsidRPr="00710FF9">
        <w:rPr>
          <w:spacing w:val="-5"/>
          <w:w w:val="105"/>
          <w:sz w:val="23"/>
          <w:szCs w:val="23"/>
        </w:rPr>
        <w:tab/>
        <w:t>WARNING. Vessel departing berth”</w:t>
      </w:r>
    </w:p>
    <w:p w:rsidR="000D03AE" w:rsidRPr="00710FF9" w:rsidRDefault="000D03AE" w:rsidP="00710FF9">
      <w:pPr>
        <w:spacing w:before="252"/>
        <w:rPr>
          <w:spacing w:val="-5"/>
          <w:w w:val="105"/>
          <w:sz w:val="23"/>
          <w:szCs w:val="23"/>
        </w:rPr>
      </w:pPr>
      <w:r w:rsidRPr="00710FF9">
        <w:rPr>
          <w:spacing w:val="-5"/>
          <w:w w:val="105"/>
          <w:sz w:val="23"/>
          <w:szCs w:val="23"/>
        </w:rPr>
        <w:tab/>
      </w:r>
      <w:r w:rsidR="00710FF9">
        <w:rPr>
          <w:spacing w:val="-5"/>
          <w:w w:val="105"/>
          <w:sz w:val="23"/>
          <w:szCs w:val="23"/>
        </w:rPr>
        <w:tab/>
      </w:r>
      <w:r w:rsidR="00710FF9">
        <w:rPr>
          <w:spacing w:val="-5"/>
          <w:w w:val="105"/>
          <w:sz w:val="23"/>
          <w:szCs w:val="23"/>
        </w:rPr>
        <w:tab/>
      </w:r>
      <w:r w:rsidRPr="00710FF9">
        <w:rPr>
          <w:spacing w:val="-5"/>
          <w:w w:val="105"/>
          <w:sz w:val="23"/>
          <w:szCs w:val="23"/>
        </w:rPr>
        <w:t>"ADVICE</w:t>
      </w:r>
      <w:proofErr w:type="gramStart"/>
      <w:r w:rsidRPr="00710FF9">
        <w:rPr>
          <w:spacing w:val="-5"/>
          <w:w w:val="105"/>
          <w:sz w:val="23"/>
          <w:szCs w:val="23"/>
        </w:rPr>
        <w:t xml:space="preserve">. </w:t>
      </w:r>
      <w:proofErr w:type="gramEnd"/>
      <w:r w:rsidRPr="00710FF9">
        <w:rPr>
          <w:spacing w:val="-5"/>
          <w:w w:val="105"/>
          <w:sz w:val="23"/>
          <w:szCs w:val="23"/>
        </w:rPr>
        <w:t>Do not cross the Fairway."</w:t>
      </w:r>
    </w:p>
    <w:p w:rsidR="000D03AE" w:rsidRDefault="000D03AE" w:rsidP="000D03AE">
      <w:pPr>
        <w:tabs>
          <w:tab w:val="right" w:pos="7730"/>
        </w:tabs>
        <w:spacing w:before="252"/>
        <w:ind w:left="1717" w:hangingChars="730" w:hanging="1717"/>
        <w:rPr>
          <w:spacing w:val="-3"/>
          <w:w w:val="105"/>
          <w:sz w:val="23"/>
          <w:szCs w:val="23"/>
        </w:rPr>
      </w:pPr>
    </w:p>
    <w:p w:rsidR="0049263D" w:rsidRDefault="008D3B7F" w:rsidP="0049263D">
      <w:pPr>
        <w:widowControl w:val="0"/>
        <w:kinsoku w:val="0"/>
        <w:spacing w:before="180"/>
        <w:ind w:left="432"/>
        <w:rPr>
          <w:spacing w:val="56"/>
          <w:w w:val="105"/>
          <w:sz w:val="23"/>
          <w:szCs w:val="23"/>
        </w:rPr>
        <w:pPrChange w:id="133" w:author="Fujitsu's User" w:date="2011-03-09T22:44:00Z">
          <w:pPr>
            <w:widowControl w:val="0"/>
            <w:numPr>
              <w:numId w:val="4"/>
            </w:numPr>
            <w:tabs>
              <w:tab w:val="num" w:pos="720"/>
              <w:tab w:val="num" w:pos="1152"/>
            </w:tabs>
            <w:kinsoku w:val="0"/>
            <w:spacing w:before="180"/>
            <w:ind w:left="432"/>
          </w:pPr>
        </w:pPrChange>
      </w:pPr>
      <w:ins w:id="134" w:author="Fujitsu's User" w:date="2011-03-09T22:44:00Z">
        <w:r>
          <w:rPr>
            <w:b/>
            <w:bCs/>
            <w:spacing w:val="56"/>
            <w:w w:val="105"/>
            <w:sz w:val="23"/>
            <w:szCs w:val="23"/>
          </w:rPr>
          <w:t>(vii)</w:t>
        </w:r>
      </w:ins>
      <w:r w:rsidR="000D03AE" w:rsidRPr="00710FF9">
        <w:rPr>
          <w:b/>
          <w:bCs/>
          <w:spacing w:val="-8"/>
          <w:w w:val="105"/>
          <w:sz w:val="23"/>
          <w:szCs w:val="23"/>
        </w:rPr>
        <w:t>WARNING</w:t>
      </w:r>
    </w:p>
    <w:p w:rsidR="000D03AE" w:rsidRPr="000D03AE" w:rsidRDefault="000D03AE" w:rsidP="000D03AE">
      <w:pPr>
        <w:spacing w:before="252"/>
        <w:rPr>
          <w:spacing w:val="-4"/>
          <w:w w:val="105"/>
          <w:sz w:val="23"/>
          <w:szCs w:val="23"/>
        </w:rPr>
      </w:pPr>
      <w:r w:rsidRPr="00710FF9">
        <w:rPr>
          <w:spacing w:val="-5"/>
          <w:w w:val="105"/>
          <w:sz w:val="23"/>
          <w:szCs w:val="23"/>
        </w:rPr>
        <w:t>This indicates that the following message implies the intention of the sender to inform others about danger.</w:t>
      </w:r>
    </w:p>
    <w:p w:rsidR="000D03AE" w:rsidRPr="008D3B7F" w:rsidRDefault="000D03AE" w:rsidP="00710FF9">
      <w:pPr>
        <w:tabs>
          <w:tab w:val="right" w:pos="8426"/>
        </w:tabs>
        <w:spacing w:before="288"/>
        <w:ind w:left="1811" w:hangingChars="783" w:hanging="1811"/>
        <w:rPr>
          <w:spacing w:val="-12"/>
          <w:w w:val="105"/>
          <w:sz w:val="23"/>
          <w:szCs w:val="23"/>
        </w:rPr>
      </w:pPr>
      <w:r w:rsidRPr="00710FF9">
        <w:rPr>
          <w:spacing w:val="-5"/>
          <w:w w:val="105"/>
          <w:sz w:val="23"/>
          <w:szCs w:val="23"/>
        </w:rPr>
        <w:t>Comment:</w:t>
      </w:r>
      <w:r w:rsidRPr="008D3B7F">
        <w:rPr>
          <w:spacing w:val="-12"/>
          <w:w w:val="105"/>
          <w:sz w:val="23"/>
          <w:szCs w:val="23"/>
        </w:rPr>
        <w:tab/>
      </w:r>
      <w:r w:rsidRPr="00710FF9">
        <w:rPr>
          <w:spacing w:val="-5"/>
          <w:w w:val="105"/>
          <w:sz w:val="23"/>
          <w:szCs w:val="23"/>
        </w:rPr>
        <w:t>This means that any recipient of a WARNING should pay immediate attention to</w:t>
      </w:r>
      <w:r w:rsidR="008D3B7F" w:rsidRPr="00710FF9">
        <w:rPr>
          <w:spacing w:val="-5"/>
          <w:w w:val="105"/>
          <w:sz w:val="23"/>
          <w:szCs w:val="23"/>
        </w:rPr>
        <w:t xml:space="preserve"> </w:t>
      </w:r>
      <w:r w:rsidRPr="00710FF9">
        <w:rPr>
          <w:spacing w:val="-5"/>
          <w:w w:val="105"/>
          <w:sz w:val="23"/>
          <w:szCs w:val="23"/>
        </w:rPr>
        <w:t>the danger mentioned. Consequences of a WARNING will be up to the recipient.</w:t>
      </w:r>
    </w:p>
    <w:p w:rsidR="000D03AE" w:rsidRPr="008D3B7F" w:rsidRDefault="000D03AE" w:rsidP="00710FF9">
      <w:pPr>
        <w:tabs>
          <w:tab w:val="right" w:pos="8426"/>
        </w:tabs>
        <w:spacing w:before="288"/>
        <w:ind w:left="1811" w:hangingChars="783" w:hanging="1811"/>
        <w:rPr>
          <w:spacing w:val="-12"/>
          <w:w w:val="105"/>
          <w:sz w:val="23"/>
          <w:szCs w:val="23"/>
        </w:rPr>
      </w:pPr>
      <w:r w:rsidRPr="00710FF9">
        <w:rPr>
          <w:spacing w:val="-5"/>
          <w:w w:val="105"/>
          <w:sz w:val="23"/>
          <w:szCs w:val="23"/>
        </w:rPr>
        <w:t>Example:</w:t>
      </w:r>
      <w:r w:rsidRPr="008D3B7F">
        <w:rPr>
          <w:spacing w:val="-12"/>
          <w:w w:val="105"/>
          <w:sz w:val="23"/>
          <w:szCs w:val="23"/>
        </w:rPr>
        <w:tab/>
      </w:r>
      <w:r w:rsidRPr="00710FF9">
        <w:rPr>
          <w:spacing w:val="-5"/>
          <w:w w:val="105"/>
          <w:sz w:val="23"/>
          <w:szCs w:val="23"/>
        </w:rPr>
        <w:t>"WARNING. Obstruction in the fairway</w:t>
      </w:r>
      <w:r w:rsidRPr="008D3B7F">
        <w:rPr>
          <w:spacing w:val="-12"/>
          <w:w w:val="105"/>
          <w:sz w:val="23"/>
          <w:szCs w:val="23"/>
        </w:rPr>
        <w:t>."</w:t>
      </w:r>
    </w:p>
    <w:p w:rsidR="000D03AE" w:rsidRPr="000D03AE" w:rsidRDefault="000D03AE" w:rsidP="000D03AE">
      <w:pPr>
        <w:spacing w:before="252"/>
        <w:rPr>
          <w:spacing w:val="-4"/>
          <w:w w:val="105"/>
          <w:sz w:val="23"/>
          <w:szCs w:val="23"/>
        </w:rPr>
      </w:pPr>
    </w:p>
    <w:p w:rsidR="00E9633B" w:rsidRDefault="00D95BEA">
      <w:pPr>
        <w:widowControl w:val="0"/>
        <w:kinsoku w:val="0"/>
        <w:spacing w:before="252"/>
        <w:ind w:left="432"/>
        <w:rPr>
          <w:spacing w:val="34"/>
          <w:w w:val="105"/>
          <w:sz w:val="23"/>
          <w:szCs w:val="23"/>
        </w:rPr>
        <w:pPrChange w:id="135" w:author="CT LAI" w:date="2011-09-20T10:31:00Z">
          <w:pPr>
            <w:widowControl w:val="0"/>
            <w:numPr>
              <w:numId w:val="5"/>
            </w:numPr>
            <w:tabs>
              <w:tab w:val="num" w:pos="720"/>
              <w:tab w:val="num" w:pos="1152"/>
            </w:tabs>
            <w:kinsoku w:val="0"/>
            <w:spacing w:before="252"/>
            <w:ind w:left="432"/>
          </w:pPr>
        </w:pPrChange>
      </w:pPr>
      <w:ins w:id="136" w:author="CT LAI" w:date="2011-09-20T10:31:00Z">
        <w:r>
          <w:rPr>
            <w:b/>
            <w:bCs/>
            <w:spacing w:val="34"/>
            <w:w w:val="105"/>
            <w:sz w:val="23"/>
            <w:szCs w:val="23"/>
          </w:rPr>
          <w:lastRenderedPageBreak/>
          <w:t>(Viii)</w:t>
        </w:r>
        <w:r>
          <w:rPr>
            <w:b/>
            <w:bCs/>
            <w:spacing w:val="34"/>
            <w:w w:val="105"/>
            <w:sz w:val="23"/>
            <w:szCs w:val="23"/>
          </w:rPr>
          <w:tab/>
        </w:r>
      </w:ins>
      <w:r w:rsidR="000D03AE" w:rsidRPr="00710FF9">
        <w:rPr>
          <w:b/>
          <w:bCs/>
          <w:spacing w:val="-8"/>
          <w:w w:val="105"/>
          <w:sz w:val="23"/>
          <w:szCs w:val="23"/>
        </w:rPr>
        <w:t>INSTRUCTION</w:t>
      </w:r>
    </w:p>
    <w:p w:rsidR="000D03AE" w:rsidRPr="00710FF9" w:rsidRDefault="000D03AE" w:rsidP="00710FF9">
      <w:pPr>
        <w:spacing w:before="252"/>
        <w:jc w:val="both"/>
        <w:rPr>
          <w:spacing w:val="-5"/>
          <w:w w:val="105"/>
          <w:sz w:val="23"/>
          <w:szCs w:val="23"/>
        </w:rPr>
      </w:pPr>
      <w:r w:rsidRPr="00710FF9">
        <w:rPr>
          <w:spacing w:val="-5"/>
          <w:w w:val="105"/>
          <w:sz w:val="23"/>
          <w:szCs w:val="23"/>
        </w:rPr>
        <w:t>This indicates that the following message implies the intention of the sender to influence others by a Regulation.  The use of the message Marker INSTRUCTION would normally follow the provision of Information, Warning and or ADVICE Messages.</w:t>
      </w:r>
    </w:p>
    <w:p w:rsidR="000D03AE" w:rsidRPr="00710FF9" w:rsidRDefault="000D03AE" w:rsidP="00502AEC">
      <w:pPr>
        <w:tabs>
          <w:tab w:val="right" w:pos="8426"/>
        </w:tabs>
        <w:spacing w:before="288"/>
        <w:ind w:left="1811" w:hangingChars="783" w:hanging="1811"/>
        <w:rPr>
          <w:spacing w:val="-5"/>
          <w:w w:val="105"/>
          <w:sz w:val="23"/>
          <w:szCs w:val="23"/>
        </w:rPr>
      </w:pPr>
      <w:r w:rsidRPr="00710FF9">
        <w:rPr>
          <w:spacing w:val="-5"/>
          <w:w w:val="105"/>
          <w:sz w:val="23"/>
          <w:szCs w:val="23"/>
        </w:rPr>
        <w:t>Comment:</w:t>
      </w:r>
      <w:r w:rsidRPr="00710FF9">
        <w:rPr>
          <w:spacing w:val="-5"/>
          <w:w w:val="105"/>
          <w:sz w:val="23"/>
          <w:szCs w:val="23"/>
        </w:rPr>
        <w:tab/>
        <w:t xml:space="preserve">This means that the sender, e.g. a VTS Station or </w:t>
      </w:r>
      <w:del w:id="137" w:author="CT LAI" w:date="2011-09-20T10:35:00Z">
        <w:r w:rsidRPr="00710FF9" w:rsidDel="00D95BEA">
          <w:rPr>
            <w:spacing w:val="-5"/>
            <w:w w:val="105"/>
            <w:sz w:val="23"/>
            <w:szCs w:val="23"/>
          </w:rPr>
          <w:delText xml:space="preserve">a naval </w:delText>
        </w:r>
      </w:del>
      <w:ins w:id="138" w:author="CT LAI" w:date="2011-09-20T10:35:00Z">
        <w:r w:rsidR="00D95BEA" w:rsidRPr="00710FF9">
          <w:rPr>
            <w:spacing w:val="-5"/>
            <w:w w:val="105"/>
            <w:sz w:val="23"/>
            <w:szCs w:val="23"/>
          </w:rPr>
          <w:t xml:space="preserve">government authorized </w:t>
        </w:r>
      </w:ins>
      <w:r w:rsidRPr="00710FF9">
        <w:rPr>
          <w:spacing w:val="-5"/>
          <w:w w:val="105"/>
          <w:sz w:val="23"/>
          <w:szCs w:val="23"/>
        </w:rPr>
        <w:t>vessel, must have full</w:t>
      </w:r>
      <w:r w:rsidR="008D3B7F" w:rsidRPr="00710FF9">
        <w:rPr>
          <w:spacing w:val="-5"/>
          <w:w w:val="105"/>
          <w:sz w:val="23"/>
          <w:szCs w:val="23"/>
        </w:rPr>
        <w:t xml:space="preserve"> </w:t>
      </w:r>
      <w:r w:rsidRPr="00710FF9">
        <w:rPr>
          <w:spacing w:val="-5"/>
          <w:w w:val="105"/>
          <w:sz w:val="23"/>
          <w:szCs w:val="23"/>
        </w:rPr>
        <w:t>authority to send such a message. The recipient has to follow this legally binding message unless he/she has contradictory safety reasons which then have to be reported to the sender.</w:t>
      </w:r>
    </w:p>
    <w:p w:rsidR="000D03AE" w:rsidRPr="00710FF9" w:rsidRDefault="000D03AE" w:rsidP="00502AEC">
      <w:pPr>
        <w:tabs>
          <w:tab w:val="right" w:pos="8426"/>
        </w:tabs>
        <w:spacing w:before="288"/>
        <w:ind w:left="1811" w:hangingChars="783" w:hanging="1811"/>
        <w:rPr>
          <w:spacing w:val="-5"/>
          <w:w w:val="105"/>
          <w:sz w:val="23"/>
          <w:szCs w:val="23"/>
        </w:rPr>
      </w:pPr>
      <w:r w:rsidRPr="00710FF9">
        <w:rPr>
          <w:spacing w:val="-5"/>
          <w:w w:val="105"/>
          <w:sz w:val="23"/>
          <w:szCs w:val="23"/>
        </w:rPr>
        <w:t>Example:</w:t>
      </w:r>
      <w:r w:rsidRPr="00710FF9">
        <w:rPr>
          <w:spacing w:val="-5"/>
          <w:w w:val="105"/>
          <w:sz w:val="23"/>
          <w:szCs w:val="23"/>
        </w:rPr>
        <w:tab/>
        <w:t>WARNING. Vessel departing berth”</w:t>
      </w:r>
    </w:p>
    <w:p w:rsidR="000D03AE" w:rsidRPr="00710FF9" w:rsidRDefault="000D03AE" w:rsidP="00710FF9">
      <w:pPr>
        <w:tabs>
          <w:tab w:val="right" w:pos="8426"/>
        </w:tabs>
        <w:spacing w:before="288"/>
        <w:ind w:left="1811" w:hangingChars="783" w:hanging="1811"/>
        <w:rPr>
          <w:spacing w:val="-5"/>
          <w:w w:val="105"/>
          <w:sz w:val="23"/>
          <w:szCs w:val="23"/>
        </w:rPr>
      </w:pPr>
      <w:r w:rsidRPr="00710FF9">
        <w:rPr>
          <w:spacing w:val="-5"/>
          <w:w w:val="105"/>
          <w:sz w:val="23"/>
          <w:szCs w:val="23"/>
        </w:rPr>
        <w:tab/>
        <w:t>"INSTRUCTION</w:t>
      </w:r>
      <w:proofErr w:type="gramStart"/>
      <w:r w:rsidRPr="00710FF9">
        <w:rPr>
          <w:spacing w:val="-5"/>
          <w:w w:val="105"/>
          <w:sz w:val="23"/>
          <w:szCs w:val="23"/>
        </w:rPr>
        <w:t xml:space="preserve">. </w:t>
      </w:r>
      <w:proofErr w:type="gramEnd"/>
      <w:r w:rsidRPr="00710FF9">
        <w:rPr>
          <w:spacing w:val="-5"/>
          <w:w w:val="105"/>
          <w:sz w:val="23"/>
          <w:szCs w:val="23"/>
        </w:rPr>
        <w:t>Do not cross the fairway.”</w:t>
      </w:r>
    </w:p>
    <w:p w:rsidR="000D03AE" w:rsidRDefault="000D03AE" w:rsidP="000D03AE">
      <w:pPr>
        <w:autoSpaceDE w:val="0"/>
        <w:autoSpaceDN w:val="0"/>
        <w:adjustRightInd w:val="0"/>
        <w:rPr>
          <w:ins w:id="139" w:author="CT LAI" w:date="2011-09-20T10:39:00Z"/>
        </w:rPr>
      </w:pPr>
    </w:p>
    <w:p w:rsidR="00D95BEA" w:rsidRDefault="00D95BEA" w:rsidP="000D03AE">
      <w:pPr>
        <w:autoSpaceDE w:val="0"/>
        <w:autoSpaceDN w:val="0"/>
        <w:adjustRightInd w:val="0"/>
        <w:rPr>
          <w:ins w:id="140" w:author="CT LAI" w:date="2011-09-20T10:39:00Z"/>
        </w:rPr>
      </w:pPr>
    </w:p>
    <w:p w:rsidR="00D95BEA" w:rsidRDefault="00D95BEA" w:rsidP="000D03AE">
      <w:pPr>
        <w:autoSpaceDE w:val="0"/>
        <w:autoSpaceDN w:val="0"/>
        <w:adjustRightInd w:val="0"/>
        <w:rPr>
          <w:ins w:id="141" w:author="CT LAI" w:date="2011-09-20T10:39:00Z"/>
        </w:rPr>
      </w:pPr>
    </w:p>
    <w:p w:rsidR="00D95BEA" w:rsidRDefault="00D95BEA" w:rsidP="00710FF9">
      <w:pPr>
        <w:tabs>
          <w:tab w:val="left" w:pos="1380"/>
        </w:tabs>
        <w:adjustRightInd w:val="0"/>
        <w:spacing w:line="373" w:lineRule="exact"/>
        <w:rPr>
          <w:rFonts w:ascii="Times New Roman"/>
          <w:color w:val="000000"/>
          <w:sz w:val="24"/>
        </w:rPr>
      </w:pPr>
      <w:r>
        <w:rPr>
          <w:rFonts w:ascii="Times New Roman"/>
          <w:b/>
          <w:bCs/>
          <w:color w:val="000000"/>
          <w:sz w:val="24"/>
        </w:rPr>
        <w:t>A1/6.</w:t>
      </w:r>
      <w:r w:rsidR="00710FF9">
        <w:rPr>
          <w:rFonts w:ascii="Times New Roman"/>
          <w:b/>
          <w:bCs/>
          <w:color w:val="000000"/>
          <w:sz w:val="24"/>
        </w:rPr>
        <w:t>1</w:t>
      </w:r>
      <w:r w:rsidR="00710FF9">
        <w:rPr>
          <w:rFonts w:ascii="Times New Roman"/>
          <w:b/>
          <w:bCs/>
          <w:color w:val="000000"/>
          <w:sz w:val="24"/>
        </w:rPr>
        <w:tab/>
      </w:r>
      <w:r>
        <w:rPr>
          <w:rFonts w:ascii="Times New Roman"/>
          <w:b/>
          <w:bCs/>
          <w:color w:val="000000"/>
          <w:sz w:val="24"/>
        </w:rPr>
        <w:t xml:space="preserve">Phrases for acquiring and providing data for a traffic image </w:t>
      </w:r>
      <w:r w:rsidR="00710FF9">
        <w:rPr>
          <w:rFonts w:ascii="Times New Roman"/>
          <w:b/>
          <w:bCs/>
          <w:color w:val="000000"/>
          <w:sz w:val="24"/>
        </w:rPr>
        <w:t>(P.47)</w:t>
      </w:r>
    </w:p>
    <w:p w:rsidR="00D95BEA" w:rsidRDefault="00D95BEA" w:rsidP="000D03AE">
      <w:pPr>
        <w:autoSpaceDE w:val="0"/>
        <w:autoSpaceDN w:val="0"/>
        <w:adjustRightInd w:val="0"/>
      </w:pPr>
    </w:p>
    <w:p w:rsidR="00D95BEA" w:rsidRDefault="00D95BEA" w:rsidP="000D03AE">
      <w:pPr>
        <w:autoSpaceDE w:val="0"/>
        <w:autoSpaceDN w:val="0"/>
        <w:adjustRightInd w:val="0"/>
      </w:pPr>
    </w:p>
    <w:p w:rsidR="00D95BEA" w:rsidRDefault="00D95BEA" w:rsidP="000D03AE">
      <w:pPr>
        <w:autoSpaceDE w:val="0"/>
        <w:autoSpaceDN w:val="0"/>
        <w:adjustRightInd w:val="0"/>
        <w:rPr>
          <w:rFonts w:ascii="Times New Roman"/>
          <w:color w:val="000000"/>
          <w:sz w:val="24"/>
        </w:rPr>
      </w:pPr>
      <w:r>
        <w:rPr>
          <w:rFonts w:ascii="Times New Roman"/>
          <w:color w:val="000000"/>
          <w:sz w:val="24"/>
        </w:rPr>
        <w:t xml:space="preserve">.2   </w:t>
      </w:r>
      <w:r>
        <w:rPr>
          <w:rFonts w:ascii="Times New Roman"/>
          <w:color w:val="000000"/>
          <w:sz w:val="24"/>
        </w:rPr>
        <w:tab/>
      </w:r>
      <w:r w:rsidR="004A2AE2">
        <w:rPr>
          <w:rFonts w:ascii="Times New Roman"/>
          <w:color w:val="000000"/>
          <w:sz w:val="24"/>
        </w:rPr>
        <w:tab/>
      </w:r>
      <w:r>
        <w:rPr>
          <w:rFonts w:ascii="Times New Roman"/>
          <w:color w:val="000000"/>
          <w:sz w:val="24"/>
        </w:rPr>
        <w:t xml:space="preserve">What is your flag </w:t>
      </w:r>
      <w:del w:id="142" w:author="CT LAI" w:date="2011-09-20T10:42:00Z">
        <w:r w:rsidDel="009A65C4">
          <w:rPr>
            <w:rFonts w:ascii="Times New Roman"/>
            <w:color w:val="000000"/>
            <w:sz w:val="24"/>
          </w:rPr>
          <w:delText>State</w:delText>
        </w:r>
      </w:del>
      <w:ins w:id="143" w:author="CT LAI" w:date="2011-09-20T10:42:00Z">
        <w:r w:rsidR="009A65C4">
          <w:rPr>
            <w:rFonts w:ascii="Times New Roman"/>
            <w:color w:val="000000"/>
            <w:sz w:val="24"/>
          </w:rPr>
          <w:t>-</w:t>
        </w:r>
      </w:ins>
      <w:r>
        <w:rPr>
          <w:rFonts w:ascii="Times New Roman"/>
          <w:color w:val="000000"/>
          <w:sz w:val="24"/>
        </w:rPr>
        <w:t>?</w:t>
      </w:r>
    </w:p>
    <w:p w:rsidR="00D95BEA" w:rsidRDefault="00D95BEA" w:rsidP="000D03AE">
      <w:pPr>
        <w:autoSpaceDE w:val="0"/>
        <w:autoSpaceDN w:val="0"/>
        <w:adjustRightInd w:val="0"/>
      </w:pPr>
    </w:p>
    <w:p w:rsidR="009A65C4" w:rsidRDefault="009A65C4" w:rsidP="009A65C4">
      <w:pPr>
        <w:adjustRightInd w:val="0"/>
        <w:spacing w:line="266" w:lineRule="exact"/>
        <w:rPr>
          <w:ins w:id="144" w:author="CT LAI" w:date="2011-09-20T10:44:00Z"/>
          <w:rFonts w:ascii="Times New Roman"/>
          <w:color w:val="000000"/>
          <w:sz w:val="24"/>
        </w:rPr>
      </w:pPr>
      <w:r>
        <w:rPr>
          <w:rFonts w:ascii="Times New Roman"/>
          <w:color w:val="000000"/>
          <w:sz w:val="24"/>
        </w:rPr>
        <w:t xml:space="preserve">.2.1 </w:t>
      </w:r>
      <w:r w:rsidR="00D95A51">
        <w:rPr>
          <w:rFonts w:ascii="Times New Roman"/>
          <w:color w:val="000000"/>
          <w:sz w:val="24"/>
        </w:rPr>
        <w:tab/>
      </w:r>
      <w:r w:rsidR="004A2AE2">
        <w:rPr>
          <w:rFonts w:ascii="Times New Roman"/>
          <w:color w:val="000000"/>
          <w:sz w:val="24"/>
        </w:rPr>
        <w:tab/>
      </w:r>
      <w:r>
        <w:rPr>
          <w:rFonts w:ascii="Times New Roman"/>
          <w:color w:val="000000"/>
          <w:sz w:val="24"/>
        </w:rPr>
        <w:t xml:space="preserve">My flag </w:t>
      </w:r>
      <w:del w:id="145" w:author="CT LAI" w:date="2011-09-20T10:42:00Z">
        <w:r w:rsidDel="009A65C4">
          <w:rPr>
            <w:rFonts w:ascii="Times New Roman"/>
            <w:color w:val="000000"/>
            <w:sz w:val="24"/>
          </w:rPr>
          <w:delText xml:space="preserve">State </w:delText>
        </w:r>
      </w:del>
      <w:ins w:id="146" w:author="CT LAI" w:date="2011-09-20T10:42:00Z">
        <w:r>
          <w:rPr>
            <w:rFonts w:ascii="Times New Roman"/>
            <w:color w:val="000000"/>
            <w:sz w:val="24"/>
          </w:rPr>
          <w:t xml:space="preserve">- </w:t>
        </w:r>
      </w:ins>
      <w:proofErr w:type="gramStart"/>
      <w:r>
        <w:rPr>
          <w:rFonts w:ascii="Times New Roman"/>
          <w:color w:val="000000"/>
          <w:sz w:val="24"/>
        </w:rPr>
        <w:t>is ...</w:t>
      </w:r>
      <w:ins w:id="147" w:author="CT LAI" w:date="2011-09-20T10:42:00Z">
        <w:r>
          <w:rPr>
            <w:rFonts w:ascii="Times New Roman"/>
            <w:color w:val="000000"/>
            <w:sz w:val="24"/>
          </w:rPr>
          <w:t>..</w:t>
        </w:r>
      </w:ins>
      <w:proofErr w:type="gramEnd"/>
    </w:p>
    <w:p w:rsidR="009A65C4" w:rsidRDefault="009A65C4" w:rsidP="009A65C4">
      <w:pPr>
        <w:adjustRightInd w:val="0"/>
        <w:spacing w:line="266" w:lineRule="exact"/>
        <w:ind w:left="786"/>
        <w:rPr>
          <w:ins w:id="148" w:author="CT LAI" w:date="2011-09-20T10:44:00Z"/>
          <w:rFonts w:ascii="Times New Roman"/>
          <w:color w:val="000000"/>
          <w:sz w:val="24"/>
        </w:rPr>
      </w:pPr>
    </w:p>
    <w:p w:rsidR="009A65C4" w:rsidRDefault="009A65C4" w:rsidP="009A65C4">
      <w:pPr>
        <w:adjustRightInd w:val="0"/>
        <w:spacing w:line="266" w:lineRule="exact"/>
        <w:rPr>
          <w:rFonts w:ascii="Times New Roman"/>
          <w:color w:val="000000"/>
          <w:sz w:val="24"/>
        </w:rPr>
      </w:pPr>
      <w:r>
        <w:rPr>
          <w:rFonts w:ascii="Times New Roman"/>
          <w:color w:val="000000"/>
          <w:sz w:val="24"/>
        </w:rPr>
        <w:t xml:space="preserve">.6   </w:t>
      </w:r>
      <w:r>
        <w:rPr>
          <w:rFonts w:ascii="Times New Roman"/>
          <w:color w:val="000000"/>
          <w:sz w:val="24"/>
        </w:rPr>
        <w:tab/>
      </w:r>
      <w:r w:rsidR="004A2AE2">
        <w:rPr>
          <w:rFonts w:ascii="Times New Roman"/>
          <w:color w:val="000000"/>
          <w:sz w:val="24"/>
        </w:rPr>
        <w:tab/>
      </w:r>
      <w:r>
        <w:rPr>
          <w:rFonts w:ascii="Times New Roman"/>
          <w:color w:val="000000"/>
          <w:sz w:val="24"/>
        </w:rPr>
        <w:t xml:space="preserve">What is your </w:t>
      </w:r>
      <w:ins w:id="149" w:author="CT LAI" w:date="2011-09-20T10:44:00Z">
        <w:r>
          <w:rPr>
            <w:rFonts w:ascii="Times New Roman"/>
            <w:color w:val="000000"/>
            <w:sz w:val="24"/>
          </w:rPr>
          <w:t xml:space="preserve">next </w:t>
        </w:r>
      </w:ins>
      <w:r>
        <w:rPr>
          <w:rFonts w:ascii="Times New Roman"/>
          <w:color w:val="000000"/>
          <w:sz w:val="24"/>
        </w:rPr>
        <w:t xml:space="preserve">port of </w:t>
      </w:r>
      <w:ins w:id="150" w:author="CT LAI" w:date="2011-09-20T10:44:00Z">
        <w:r>
          <w:rPr>
            <w:rFonts w:ascii="Times New Roman"/>
            <w:color w:val="000000"/>
            <w:sz w:val="24"/>
          </w:rPr>
          <w:t xml:space="preserve">call </w:t>
        </w:r>
      </w:ins>
      <w:del w:id="151" w:author="CT LAI" w:date="2011-09-20T10:45:00Z">
        <w:r w:rsidDel="009A65C4">
          <w:rPr>
            <w:rFonts w:ascii="Times New Roman"/>
            <w:color w:val="000000"/>
            <w:sz w:val="24"/>
          </w:rPr>
          <w:delText>destination / destination</w:delText>
        </w:r>
      </w:del>
      <w:ins w:id="152" w:author="CT LAI" w:date="2011-09-20T10:45:00Z">
        <w:r>
          <w:rPr>
            <w:rFonts w:ascii="Times New Roman"/>
            <w:color w:val="000000"/>
            <w:sz w:val="24"/>
          </w:rPr>
          <w:t>-</w:t>
        </w:r>
      </w:ins>
      <w:r>
        <w:rPr>
          <w:rFonts w:ascii="Times New Roman"/>
          <w:color w:val="000000"/>
          <w:sz w:val="24"/>
        </w:rPr>
        <w:t>?</w:t>
      </w:r>
      <w:del w:id="153" w:author="CT LAI" w:date="2011-09-20T10:42:00Z">
        <w:r w:rsidDel="009A65C4">
          <w:rPr>
            <w:rFonts w:ascii="Times New Roman"/>
            <w:color w:val="000000"/>
            <w:sz w:val="24"/>
          </w:rPr>
          <w:delText xml:space="preserve"> .</w:delText>
        </w:r>
      </w:del>
    </w:p>
    <w:p w:rsidR="009A65C4" w:rsidRDefault="009A65C4" w:rsidP="009A65C4">
      <w:pPr>
        <w:adjustRightInd w:val="0"/>
        <w:spacing w:line="266" w:lineRule="exact"/>
        <w:rPr>
          <w:rFonts w:ascii="Times New Roman"/>
          <w:color w:val="000000"/>
          <w:sz w:val="24"/>
        </w:rPr>
      </w:pPr>
    </w:p>
    <w:p w:rsidR="009A65C4" w:rsidRDefault="009A65C4" w:rsidP="009A65C4">
      <w:pPr>
        <w:adjustRightInd w:val="0"/>
        <w:spacing w:line="266" w:lineRule="exact"/>
        <w:rPr>
          <w:rFonts w:ascii="Times New Roman"/>
          <w:color w:val="000000"/>
          <w:sz w:val="24"/>
        </w:rPr>
      </w:pPr>
      <w:r>
        <w:rPr>
          <w:rFonts w:ascii="Times New Roman"/>
          <w:color w:val="000000"/>
          <w:sz w:val="24"/>
        </w:rPr>
        <w:t xml:space="preserve">.6.1 </w:t>
      </w:r>
      <w:r w:rsidR="00D95A51">
        <w:rPr>
          <w:rFonts w:ascii="Times New Roman"/>
          <w:color w:val="000000"/>
          <w:sz w:val="24"/>
        </w:rPr>
        <w:tab/>
      </w:r>
      <w:r w:rsidR="004A2AE2">
        <w:rPr>
          <w:rFonts w:ascii="Times New Roman"/>
          <w:color w:val="000000"/>
          <w:sz w:val="24"/>
        </w:rPr>
        <w:tab/>
      </w:r>
      <w:r>
        <w:rPr>
          <w:rFonts w:ascii="Times New Roman"/>
          <w:color w:val="000000"/>
          <w:sz w:val="24"/>
        </w:rPr>
        <w:t xml:space="preserve">My </w:t>
      </w:r>
      <w:ins w:id="154" w:author="CT LAI" w:date="2011-09-20T10:45:00Z">
        <w:r>
          <w:rPr>
            <w:rFonts w:ascii="Times New Roman"/>
            <w:color w:val="000000"/>
            <w:sz w:val="24"/>
          </w:rPr>
          <w:t xml:space="preserve">next </w:t>
        </w:r>
      </w:ins>
      <w:r>
        <w:rPr>
          <w:rFonts w:ascii="Times New Roman"/>
          <w:color w:val="000000"/>
          <w:sz w:val="24"/>
        </w:rPr>
        <w:t xml:space="preserve">port of </w:t>
      </w:r>
      <w:ins w:id="155" w:author="CT LAI" w:date="2011-09-20T10:45:00Z">
        <w:r>
          <w:rPr>
            <w:rFonts w:ascii="Times New Roman"/>
            <w:color w:val="000000"/>
            <w:sz w:val="24"/>
          </w:rPr>
          <w:t xml:space="preserve">call </w:t>
        </w:r>
      </w:ins>
      <w:del w:id="156" w:author="CT LAI" w:date="2011-09-20T10:45:00Z">
        <w:r w:rsidDel="009A65C4">
          <w:rPr>
            <w:rFonts w:ascii="Times New Roman"/>
            <w:color w:val="000000"/>
            <w:sz w:val="24"/>
          </w:rPr>
          <w:delText xml:space="preserve">destination / destination </w:delText>
        </w:r>
      </w:del>
      <w:proofErr w:type="gramStart"/>
      <w:r>
        <w:rPr>
          <w:rFonts w:ascii="Times New Roman"/>
          <w:color w:val="000000"/>
          <w:sz w:val="24"/>
        </w:rPr>
        <w:t>is ...</w:t>
      </w:r>
      <w:proofErr w:type="gramEnd"/>
      <w:r>
        <w:rPr>
          <w:rFonts w:ascii="Times New Roman"/>
          <w:color w:val="000000"/>
          <w:sz w:val="24"/>
        </w:rPr>
        <w:t xml:space="preserve"> .</w:t>
      </w:r>
    </w:p>
    <w:p w:rsidR="009A65C4" w:rsidRDefault="009A65C4" w:rsidP="009A65C4">
      <w:pPr>
        <w:adjustRightInd w:val="0"/>
        <w:spacing w:line="266" w:lineRule="exact"/>
        <w:rPr>
          <w:rFonts w:ascii="Times New Roman"/>
          <w:color w:val="000000"/>
          <w:sz w:val="24"/>
        </w:rPr>
      </w:pPr>
    </w:p>
    <w:p w:rsidR="009A65C4" w:rsidRDefault="009A65C4" w:rsidP="009A65C4">
      <w:pPr>
        <w:adjustRightInd w:val="0"/>
        <w:spacing w:line="266" w:lineRule="exact"/>
        <w:rPr>
          <w:rFonts w:ascii="Times New Roman"/>
          <w:color w:val="000000"/>
          <w:sz w:val="24"/>
        </w:rPr>
      </w:pPr>
      <w:r>
        <w:rPr>
          <w:rFonts w:ascii="Times New Roman"/>
          <w:color w:val="000000"/>
          <w:sz w:val="24"/>
        </w:rPr>
        <w:t xml:space="preserve">.15  </w:t>
      </w:r>
      <w:r w:rsidR="004A2AE2">
        <w:rPr>
          <w:rFonts w:ascii="Times New Roman"/>
          <w:color w:val="000000"/>
          <w:sz w:val="24"/>
        </w:rPr>
        <w:tab/>
      </w:r>
      <w:r>
        <w:rPr>
          <w:rFonts w:ascii="Times New Roman"/>
          <w:color w:val="000000"/>
          <w:sz w:val="24"/>
        </w:rPr>
        <w:t xml:space="preserve">What is your full </w:t>
      </w:r>
      <w:ins w:id="157" w:author="CT LAI" w:date="2011-09-20T10:49:00Z">
        <w:r>
          <w:rPr>
            <w:rFonts w:ascii="Times New Roman"/>
            <w:color w:val="000000"/>
            <w:sz w:val="24"/>
          </w:rPr>
          <w:t xml:space="preserve">sea </w:t>
        </w:r>
      </w:ins>
      <w:r>
        <w:rPr>
          <w:rFonts w:ascii="Times New Roman"/>
          <w:color w:val="000000"/>
          <w:sz w:val="24"/>
        </w:rPr>
        <w:t>speed / full manoeuvring speed?</w:t>
      </w:r>
    </w:p>
    <w:p w:rsidR="009A65C4" w:rsidRDefault="009A65C4" w:rsidP="009A65C4">
      <w:pPr>
        <w:adjustRightInd w:val="0"/>
        <w:spacing w:line="266" w:lineRule="exact"/>
        <w:rPr>
          <w:rFonts w:ascii="Times New Roman"/>
          <w:color w:val="000000"/>
          <w:sz w:val="24"/>
        </w:rPr>
      </w:pPr>
    </w:p>
    <w:p w:rsidR="009A65C4" w:rsidRDefault="009A65C4" w:rsidP="009A65C4">
      <w:pPr>
        <w:adjustRightInd w:val="0"/>
        <w:spacing w:line="266" w:lineRule="exact"/>
        <w:rPr>
          <w:ins w:id="158" w:author="CT LAI" w:date="2011-09-20T10:50:00Z"/>
          <w:rFonts w:ascii="Times New Roman"/>
          <w:color w:val="000000"/>
          <w:sz w:val="24"/>
        </w:rPr>
      </w:pPr>
      <w:r>
        <w:rPr>
          <w:rFonts w:ascii="Times New Roman"/>
          <w:color w:val="000000"/>
          <w:sz w:val="24"/>
        </w:rPr>
        <w:t>.15.1</w:t>
      </w:r>
      <w:r w:rsidR="00D95A51">
        <w:rPr>
          <w:rFonts w:ascii="Times New Roman"/>
          <w:color w:val="000000"/>
          <w:sz w:val="24"/>
        </w:rPr>
        <w:t xml:space="preserve"> </w:t>
      </w:r>
      <w:r>
        <w:rPr>
          <w:rFonts w:ascii="Times New Roman"/>
          <w:color w:val="000000"/>
          <w:sz w:val="24"/>
        </w:rPr>
        <w:tab/>
      </w:r>
      <w:proofErr w:type="gramStart"/>
      <w:r>
        <w:rPr>
          <w:rFonts w:ascii="Times New Roman"/>
          <w:color w:val="000000"/>
          <w:sz w:val="24"/>
        </w:rPr>
        <w:t>My</w:t>
      </w:r>
      <w:proofErr w:type="gramEnd"/>
      <w:r>
        <w:rPr>
          <w:rFonts w:ascii="Times New Roman"/>
          <w:color w:val="000000"/>
          <w:sz w:val="24"/>
        </w:rPr>
        <w:t xml:space="preserve"> full </w:t>
      </w:r>
      <w:ins w:id="159" w:author="CT LAI" w:date="2011-09-20T10:49:00Z">
        <w:r>
          <w:rPr>
            <w:rFonts w:ascii="Times New Roman"/>
            <w:color w:val="000000"/>
            <w:sz w:val="24"/>
          </w:rPr>
          <w:t xml:space="preserve">sea </w:t>
        </w:r>
      </w:ins>
      <w:r>
        <w:rPr>
          <w:rFonts w:ascii="Times New Roman"/>
          <w:color w:val="000000"/>
          <w:sz w:val="24"/>
        </w:rPr>
        <w:t>speed / full manoeuvring speed is ... knots.</w:t>
      </w:r>
    </w:p>
    <w:p w:rsidR="009A65C4" w:rsidRDefault="009A65C4" w:rsidP="009A65C4">
      <w:pPr>
        <w:adjustRightInd w:val="0"/>
        <w:spacing w:line="266" w:lineRule="exact"/>
        <w:rPr>
          <w:rFonts w:ascii="Times New Roman"/>
          <w:color w:val="000000"/>
          <w:sz w:val="24"/>
        </w:rPr>
      </w:pPr>
    </w:p>
    <w:p w:rsidR="009A65C4" w:rsidRDefault="00D95A51" w:rsidP="009A65C4">
      <w:pPr>
        <w:adjustRightInd w:val="0"/>
        <w:spacing w:line="266" w:lineRule="exact"/>
        <w:rPr>
          <w:rFonts w:ascii="Times New Roman"/>
          <w:color w:val="000000"/>
          <w:sz w:val="24"/>
        </w:rPr>
      </w:pPr>
      <w:r>
        <w:rPr>
          <w:rFonts w:ascii="Times New Roman"/>
          <w:color w:val="000000"/>
          <w:sz w:val="24"/>
        </w:rPr>
        <w:t xml:space="preserve">.17.1   </w:t>
      </w:r>
      <w:r>
        <w:rPr>
          <w:rFonts w:ascii="Times New Roman"/>
          <w:color w:val="000000"/>
          <w:sz w:val="24"/>
        </w:rPr>
        <w:tab/>
        <w:t>Yes, I carry the following dangerous goods</w:t>
      </w:r>
      <w:proofErr w:type="gramStart"/>
      <w:r>
        <w:rPr>
          <w:rFonts w:ascii="Times New Roman"/>
          <w:color w:val="000000"/>
          <w:sz w:val="24"/>
        </w:rPr>
        <w:t>:  ...</w:t>
      </w:r>
      <w:proofErr w:type="gramEnd"/>
      <w:r>
        <w:rPr>
          <w:rFonts w:ascii="Times New Roman"/>
          <w:color w:val="000000"/>
          <w:sz w:val="24"/>
        </w:rPr>
        <w:t xml:space="preserve"> kilograms / tonnes IMO Class</w:t>
      </w:r>
      <w:ins w:id="160" w:author="CT LAI" w:date="2011-09-20T10:52:00Z">
        <w:r>
          <w:rPr>
            <w:rFonts w:ascii="Times New Roman"/>
            <w:color w:val="000000"/>
            <w:sz w:val="24"/>
          </w:rPr>
          <w:t>/BC Category</w:t>
        </w:r>
      </w:ins>
      <w:r>
        <w:rPr>
          <w:rFonts w:ascii="Times New Roman"/>
          <w:color w:val="000000"/>
          <w:sz w:val="24"/>
        </w:rPr>
        <w:t xml:space="preserve"> ... .</w:t>
      </w:r>
    </w:p>
    <w:p w:rsidR="00D95A51" w:rsidRDefault="00D95A51" w:rsidP="009A65C4">
      <w:pPr>
        <w:adjustRightInd w:val="0"/>
        <w:spacing w:line="266" w:lineRule="exact"/>
        <w:rPr>
          <w:rFonts w:ascii="Times New Roman"/>
          <w:color w:val="000000"/>
          <w:sz w:val="24"/>
        </w:rPr>
      </w:pPr>
    </w:p>
    <w:p w:rsidR="00D95A51" w:rsidRDefault="00D95A51" w:rsidP="009A65C4">
      <w:pPr>
        <w:adjustRightInd w:val="0"/>
        <w:spacing w:line="266" w:lineRule="exact"/>
        <w:rPr>
          <w:rFonts w:ascii="Times New Roman"/>
          <w:color w:val="000000"/>
          <w:sz w:val="24"/>
        </w:rPr>
      </w:pPr>
      <w:r>
        <w:rPr>
          <w:rFonts w:ascii="Times New Roman"/>
          <w:color w:val="000000"/>
          <w:sz w:val="24"/>
        </w:rPr>
        <w:t xml:space="preserve">.19  </w:t>
      </w:r>
      <w:r>
        <w:rPr>
          <w:rFonts w:ascii="Times New Roman"/>
          <w:color w:val="000000"/>
          <w:sz w:val="24"/>
        </w:rPr>
        <w:tab/>
        <w:t>I am</w:t>
      </w:r>
      <w:del w:id="161" w:author="CT LAI" w:date="2011-09-20T10:56:00Z">
        <w:r w:rsidDel="00D95A51">
          <w:rPr>
            <w:rFonts w:ascii="Times New Roman"/>
            <w:color w:val="000000"/>
            <w:sz w:val="24"/>
          </w:rPr>
          <w:delText xml:space="preserve"> / MV ...  is</w:delText>
        </w:r>
      </w:del>
      <w:r>
        <w:rPr>
          <w:rFonts w:ascii="Times New Roman"/>
          <w:color w:val="000000"/>
          <w:sz w:val="24"/>
        </w:rPr>
        <w:t xml:space="preserve"> constrained by </w:t>
      </w:r>
      <w:ins w:id="162" w:author="CT LAI" w:date="2011-09-20T10:56:00Z">
        <w:r>
          <w:rPr>
            <w:rFonts w:ascii="Times New Roman"/>
            <w:color w:val="000000"/>
            <w:sz w:val="24"/>
          </w:rPr>
          <w:t xml:space="preserve">my </w:t>
        </w:r>
      </w:ins>
      <w:r>
        <w:rPr>
          <w:rFonts w:ascii="Times New Roman"/>
          <w:color w:val="000000"/>
          <w:sz w:val="24"/>
        </w:rPr>
        <w:t>draft.</w:t>
      </w:r>
    </w:p>
    <w:p w:rsidR="007E13AD" w:rsidRDefault="007E13AD" w:rsidP="009A65C4">
      <w:pPr>
        <w:adjustRightInd w:val="0"/>
        <w:spacing w:line="266" w:lineRule="exact"/>
        <w:rPr>
          <w:rFonts w:ascii="Times New Roman"/>
          <w:color w:val="000000"/>
          <w:sz w:val="24"/>
        </w:rPr>
      </w:pPr>
    </w:p>
    <w:p w:rsidR="007E13AD" w:rsidRDefault="007E13AD" w:rsidP="009A65C4">
      <w:pPr>
        <w:adjustRightInd w:val="0"/>
        <w:spacing w:line="266" w:lineRule="exact"/>
        <w:rPr>
          <w:rFonts w:ascii="Times New Roman"/>
          <w:color w:val="000000"/>
          <w:sz w:val="24"/>
        </w:rPr>
      </w:pPr>
    </w:p>
    <w:p w:rsidR="007E13AD" w:rsidRDefault="007E13AD" w:rsidP="007E13AD">
      <w:pPr>
        <w:tabs>
          <w:tab w:val="left" w:pos="1866"/>
        </w:tabs>
        <w:adjustRightInd w:val="0"/>
        <w:spacing w:line="320" w:lineRule="exact"/>
        <w:ind w:left="786"/>
        <w:rPr>
          <w:rFonts w:ascii="Times New Roman"/>
          <w:b/>
          <w:bCs/>
          <w:color w:val="000000"/>
          <w:sz w:val="24"/>
        </w:rPr>
      </w:pPr>
      <w:r>
        <w:rPr>
          <w:rFonts w:ascii="Times New Roman"/>
          <w:b/>
          <w:bCs/>
          <w:color w:val="000000"/>
          <w:sz w:val="24"/>
        </w:rPr>
        <w:t xml:space="preserve">A1/6.2   </w:t>
      </w:r>
      <w:r>
        <w:rPr>
          <w:rFonts w:ascii="Times New Roman"/>
          <w:color w:val="000000"/>
          <w:sz w:val="24"/>
        </w:rPr>
        <w:tab/>
      </w:r>
      <w:r>
        <w:rPr>
          <w:rFonts w:ascii="Times New Roman"/>
          <w:b/>
          <w:bCs/>
          <w:color w:val="000000"/>
          <w:sz w:val="24"/>
        </w:rPr>
        <w:t>Phrases for providing VTS services (P.48)</w:t>
      </w:r>
    </w:p>
    <w:p w:rsidR="007E13AD" w:rsidRDefault="007E13AD" w:rsidP="007E13AD">
      <w:pPr>
        <w:tabs>
          <w:tab w:val="left" w:pos="1866"/>
        </w:tabs>
        <w:adjustRightInd w:val="0"/>
        <w:spacing w:line="320" w:lineRule="exact"/>
        <w:ind w:left="786"/>
        <w:rPr>
          <w:rFonts w:ascii="Times New Roman"/>
          <w:b/>
          <w:bCs/>
          <w:color w:val="000000"/>
          <w:sz w:val="24"/>
        </w:rPr>
      </w:pPr>
    </w:p>
    <w:p w:rsidR="007E13AD" w:rsidRDefault="007E13AD" w:rsidP="007E13AD">
      <w:pPr>
        <w:tabs>
          <w:tab w:val="left" w:pos="1866"/>
        </w:tabs>
        <w:adjustRightInd w:val="0"/>
        <w:spacing w:line="320" w:lineRule="exact"/>
        <w:ind w:left="786"/>
        <w:rPr>
          <w:rFonts w:ascii="Times New Roman"/>
          <w:color w:val="000000"/>
          <w:sz w:val="24"/>
        </w:rPr>
      </w:pPr>
      <w:ins w:id="163" w:author="CT LAI" w:date="2011-09-20T20:38:00Z">
        <w:r>
          <w:rPr>
            <w:rFonts w:ascii="Times New Roman"/>
            <w:color w:val="000000"/>
            <w:sz w:val="24"/>
          </w:rPr>
          <w:t>The use of approp</w:t>
        </w:r>
      </w:ins>
      <w:ins w:id="164" w:author="CT LAI" w:date="2011-09-20T20:39:00Z">
        <w:r>
          <w:rPr>
            <w:rFonts w:ascii="Times New Roman"/>
            <w:color w:val="000000"/>
            <w:sz w:val="24"/>
          </w:rPr>
          <w:t>riate Message Markers as described above is encouraged in ship-to-shore and shore-to ship communication involving a VTS centre.</w:t>
        </w:r>
      </w:ins>
    </w:p>
    <w:p w:rsidR="007E13AD" w:rsidDel="007E13AD" w:rsidRDefault="007E13AD" w:rsidP="007E13AD">
      <w:pPr>
        <w:adjustRightInd w:val="0"/>
        <w:ind w:rightChars="315" w:right="693"/>
        <w:rPr>
          <w:del w:id="165" w:author="CT LAI" w:date="2011-09-20T20:39:00Z"/>
          <w:rFonts w:ascii="Times New Roman"/>
          <w:color w:val="000000"/>
          <w:sz w:val="24"/>
        </w:rPr>
        <w:sectPr w:rsidR="007E13AD" w:rsidDel="007E13AD" w:rsidSect="00314237">
          <w:pgSz w:w="11920" w:h="16840"/>
          <w:pgMar w:top="573" w:right="13" w:bottom="173" w:left="1560" w:header="720" w:footer="720" w:gutter="0"/>
          <w:cols w:space="720"/>
          <w:noEndnote/>
        </w:sectPr>
      </w:pPr>
    </w:p>
    <w:p w:rsidR="007E13AD" w:rsidRDefault="007E13AD" w:rsidP="007E13AD">
      <w:pPr>
        <w:adjustRightInd w:val="0"/>
        <w:spacing w:line="213" w:lineRule="exact"/>
        <w:ind w:left="786"/>
        <w:rPr>
          <w:rFonts w:ascii="Times New Roman"/>
          <w:color w:val="000000"/>
          <w:sz w:val="18"/>
          <w:szCs w:val="18"/>
        </w:rPr>
      </w:pPr>
    </w:p>
    <w:p w:rsidR="0076262E" w:rsidRDefault="0076262E" w:rsidP="0076262E">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.1 </w:t>
      </w:r>
      <w:r>
        <w:rPr>
          <w:rFonts w:ascii="Times New Roman" w:eastAsiaTheme="minorEastAsia" w:hAnsi="Times New Roman" w:cs="Times New Roman"/>
          <w:b/>
          <w:bCs/>
          <w:sz w:val="23"/>
          <w:szCs w:val="23"/>
          <w:lang w:val="en-US" w:eastAsia="zh-TW"/>
        </w:rPr>
        <w:t xml:space="preserve">Information </w:t>
      </w:r>
      <w:del w:id="166" w:author="CT LAI" w:date="2011-09-20T22:16:00Z">
        <w:r w:rsidDel="0076262E">
          <w:rPr>
            <w:rFonts w:ascii="Times New Roman" w:eastAsiaTheme="minorEastAsia" w:hAnsi="Times New Roman" w:cs="Times New Roman"/>
            <w:b/>
            <w:bCs/>
            <w:sz w:val="23"/>
            <w:szCs w:val="23"/>
            <w:lang w:val="en-US" w:eastAsia="zh-TW"/>
          </w:rPr>
          <w:delText>s</w:delText>
        </w:r>
      </w:del>
      <w:ins w:id="167" w:author="CT LAI" w:date="2011-09-20T22:16:00Z">
        <w:r>
          <w:rPr>
            <w:rFonts w:ascii="Times New Roman" w:eastAsiaTheme="minorEastAsia" w:hAnsi="Times New Roman" w:cs="Times New Roman"/>
            <w:b/>
            <w:bCs/>
            <w:sz w:val="23"/>
            <w:szCs w:val="23"/>
            <w:lang w:val="en-US" w:eastAsia="zh-TW"/>
          </w:rPr>
          <w:t>S</w:t>
        </w:r>
      </w:ins>
      <w:r>
        <w:rPr>
          <w:rFonts w:ascii="Times New Roman" w:eastAsiaTheme="minorEastAsia" w:hAnsi="Times New Roman" w:cs="Times New Roman"/>
          <w:b/>
          <w:bCs/>
          <w:sz w:val="23"/>
          <w:szCs w:val="23"/>
          <w:lang w:val="en-US" w:eastAsia="zh-TW"/>
        </w:rPr>
        <w:t>ervice</w:t>
      </w:r>
      <w:ins w:id="168" w:author="CT LAI" w:date="2011-09-20T22:16:00Z">
        <w:r>
          <w:rPr>
            <w:rFonts w:ascii="Times New Roman" w:eastAsiaTheme="minorEastAsia" w:hAnsi="Times New Roman" w:cs="Times New Roman"/>
            <w:b/>
            <w:bCs/>
            <w:sz w:val="23"/>
            <w:szCs w:val="23"/>
            <w:lang w:val="en-US" w:eastAsia="zh-TW"/>
          </w:rPr>
          <w:t xml:space="preserve"> (INS)</w:t>
        </w:r>
      </w:ins>
    </w:p>
    <w:p w:rsidR="007E13AD" w:rsidRDefault="0076262E" w:rsidP="0076262E">
      <w:pPr>
        <w:adjustRightInd w:val="0"/>
        <w:spacing w:line="293" w:lineRule="exact"/>
        <w:rPr>
          <w:b/>
          <w:bCs/>
          <w:spacing w:val="-4"/>
          <w:w w:val="105"/>
          <w:sz w:val="23"/>
          <w:szCs w:val="23"/>
        </w:rPr>
      </w:pPr>
      <w:r>
        <w:rPr>
          <w:rFonts w:ascii="Times New Roman" w:eastAsiaTheme="minorEastAsia" w:hAnsi="Times New Roman" w:cs="Times New Roman"/>
          <w:sz w:val="23"/>
          <w:szCs w:val="23"/>
          <w:lang w:val="en-US" w:eastAsia="zh-TW"/>
        </w:rPr>
        <w:t>These phrases are normally transmitted from the shore.</w:t>
      </w:r>
    </w:p>
    <w:p w:rsidR="007E13AD" w:rsidRDefault="007E13AD" w:rsidP="00314237">
      <w:pPr>
        <w:spacing w:before="252" w:line="196" w:lineRule="auto"/>
        <w:ind w:rightChars="-4406" w:right="-9693"/>
        <w:jc w:val="both"/>
        <w:rPr>
          <w:spacing w:val="-4"/>
          <w:w w:val="105"/>
          <w:sz w:val="23"/>
          <w:szCs w:val="23"/>
        </w:rPr>
      </w:pPr>
      <w:r>
        <w:rPr>
          <w:spacing w:val="-26"/>
          <w:w w:val="105"/>
          <w:sz w:val="23"/>
          <w:szCs w:val="23"/>
        </w:rPr>
        <w:t>.1.3</w:t>
      </w:r>
      <w:r>
        <w:rPr>
          <w:spacing w:val="-26"/>
          <w:w w:val="105"/>
          <w:sz w:val="23"/>
          <w:szCs w:val="23"/>
        </w:rPr>
        <w:tab/>
        <w:t xml:space="preserve">     </w:t>
      </w:r>
      <w:r>
        <w:rPr>
          <w:b/>
          <w:bCs/>
          <w:spacing w:val="-4"/>
          <w:w w:val="105"/>
          <w:sz w:val="23"/>
          <w:szCs w:val="23"/>
        </w:rPr>
        <w:t>Traffic information</w:t>
      </w:r>
    </w:p>
    <w:p w:rsidR="00A86669" w:rsidRDefault="00A86669" w:rsidP="00314237"/>
    <w:p w:rsidR="00A86669" w:rsidRPr="00A670EE" w:rsidRDefault="00A86669" w:rsidP="00314237">
      <w:pPr>
        <w:jc w:val="both"/>
      </w:pPr>
      <w:proofErr w:type="gramStart"/>
      <w:r w:rsidRPr="00A670EE">
        <w:t>.3</w:t>
      </w:r>
      <w:r w:rsidRPr="00231BF0">
        <w:tab/>
      </w:r>
      <w:r w:rsidRPr="00A670EE">
        <w:t>Salvage operations in position ... from ... (date and time) to ... (date and time).</w:t>
      </w:r>
      <w:proofErr w:type="gramEnd"/>
      <w:r w:rsidRPr="00231BF0">
        <w:br/>
      </w:r>
      <w:r w:rsidRPr="00A670EE">
        <w:t>Wide berth</w:t>
      </w:r>
      <w:r>
        <w:t xml:space="preserve"> requested</w:t>
      </w:r>
      <w:r w:rsidRPr="00A670EE">
        <w:t xml:space="preserve">. Contact </w:t>
      </w:r>
      <w:del w:id="169" w:author="CT LAI" w:date="2011-09-20T20:51:00Z">
        <w:r w:rsidDel="00A86669">
          <w:delText xml:space="preserve">via </w:delText>
        </w:r>
      </w:del>
      <w:ins w:id="170" w:author="CT LAI" w:date="2011-09-20T20:50:00Z">
        <w:r>
          <w:t xml:space="preserve">(ship’s name) on </w:t>
        </w:r>
      </w:ins>
      <w:r w:rsidRPr="00A670EE">
        <w:t xml:space="preserve">VHF </w:t>
      </w:r>
      <w:proofErr w:type="gramStart"/>
      <w:r w:rsidRPr="00A670EE">
        <w:t>Channel ...</w:t>
      </w:r>
      <w:proofErr w:type="gramEnd"/>
      <w:r w:rsidRPr="00A670EE">
        <w:t xml:space="preserve"> .</w:t>
      </w:r>
    </w:p>
    <w:p w:rsidR="00A86669" w:rsidRDefault="00A86669" w:rsidP="00314237">
      <w:pPr>
        <w:tabs>
          <w:tab w:val="right" w:pos="7593"/>
        </w:tabs>
        <w:rPr>
          <w:ins w:id="171" w:author="CT LAI" w:date="2011-09-20T20:51:00Z"/>
          <w:spacing w:val="-38"/>
          <w:w w:val="105"/>
          <w:sz w:val="23"/>
          <w:szCs w:val="23"/>
        </w:rPr>
      </w:pPr>
    </w:p>
    <w:p w:rsidR="00A86669" w:rsidRDefault="00A86669" w:rsidP="00314237">
      <w:pPr>
        <w:tabs>
          <w:tab w:val="right" w:pos="7593"/>
        </w:tabs>
        <w:rPr>
          <w:i/>
          <w:iCs/>
          <w:spacing w:val="-3"/>
          <w:w w:val="105"/>
          <w:sz w:val="23"/>
          <w:szCs w:val="23"/>
        </w:rPr>
      </w:pPr>
      <w:r>
        <w:rPr>
          <w:spacing w:val="-38"/>
          <w:w w:val="105"/>
          <w:sz w:val="23"/>
          <w:szCs w:val="23"/>
        </w:rPr>
        <w:t>.4</w:t>
      </w:r>
      <w:r>
        <w:rPr>
          <w:spacing w:val="-38"/>
          <w:w w:val="105"/>
          <w:sz w:val="23"/>
          <w:szCs w:val="23"/>
        </w:rPr>
        <w:tab/>
        <w:t xml:space="preserve">                     </w:t>
      </w:r>
      <w:r>
        <w:rPr>
          <w:spacing w:val="-3"/>
          <w:w w:val="105"/>
          <w:sz w:val="23"/>
          <w:szCs w:val="23"/>
        </w:rPr>
        <w:t>Seismic / hydrographic operations by ... (</w:t>
      </w:r>
      <w:r>
        <w:rPr>
          <w:i/>
          <w:iCs/>
          <w:spacing w:val="-3"/>
          <w:w w:val="105"/>
          <w:sz w:val="23"/>
          <w:szCs w:val="23"/>
        </w:rPr>
        <w:t>vessel)</w:t>
      </w:r>
      <w:r>
        <w:rPr>
          <w:spacing w:val="-3"/>
          <w:w w:val="105"/>
          <w:sz w:val="23"/>
          <w:szCs w:val="23"/>
        </w:rPr>
        <w:t xml:space="preserve">... from ... </w:t>
      </w:r>
      <w:r>
        <w:rPr>
          <w:i/>
          <w:iCs/>
          <w:spacing w:val="-3"/>
          <w:w w:val="105"/>
          <w:sz w:val="23"/>
          <w:szCs w:val="23"/>
        </w:rPr>
        <w:t>(date and time)</w:t>
      </w:r>
    </w:p>
    <w:p w:rsidR="00A86669" w:rsidRDefault="00A86669" w:rsidP="00314237">
      <w:pPr>
        <w:tabs>
          <w:tab w:val="right" w:pos="6705"/>
        </w:tabs>
        <w:rPr>
          <w:spacing w:val="-5"/>
          <w:w w:val="105"/>
          <w:sz w:val="23"/>
          <w:szCs w:val="23"/>
        </w:rPr>
      </w:pPr>
      <w:proofErr w:type="gramStart"/>
      <w:r>
        <w:rPr>
          <w:spacing w:val="-8"/>
          <w:w w:val="105"/>
          <w:sz w:val="23"/>
          <w:szCs w:val="23"/>
        </w:rPr>
        <w:t>to</w:t>
      </w:r>
      <w:proofErr w:type="gramEnd"/>
      <w:r>
        <w:rPr>
          <w:spacing w:val="-8"/>
          <w:w w:val="105"/>
          <w:sz w:val="23"/>
          <w:szCs w:val="23"/>
        </w:rPr>
        <w:t xml:space="preserve"> ...</w:t>
      </w:r>
      <w:r>
        <w:rPr>
          <w:i/>
          <w:iCs/>
          <w:spacing w:val="-8"/>
          <w:w w:val="105"/>
          <w:sz w:val="23"/>
          <w:szCs w:val="23"/>
        </w:rPr>
        <w:t xml:space="preserve">(date and </w:t>
      </w:r>
      <w:r>
        <w:rPr>
          <w:i/>
          <w:iCs/>
          <w:spacing w:val="-5"/>
          <w:w w:val="105"/>
          <w:sz w:val="23"/>
          <w:szCs w:val="23"/>
        </w:rPr>
        <w:t xml:space="preserve">time) </w:t>
      </w:r>
      <w:r>
        <w:rPr>
          <w:spacing w:val="-5"/>
          <w:w w:val="105"/>
          <w:sz w:val="23"/>
          <w:szCs w:val="23"/>
        </w:rPr>
        <w:t>in position ... Wide berth requested.</w:t>
      </w:r>
    </w:p>
    <w:p w:rsidR="00A86669" w:rsidRDefault="00A86669" w:rsidP="00314237">
      <w:pPr>
        <w:adjustRightInd w:val="0"/>
        <w:spacing w:line="293" w:lineRule="exact"/>
        <w:rPr>
          <w:spacing w:val="-4"/>
          <w:w w:val="105"/>
          <w:sz w:val="23"/>
          <w:szCs w:val="23"/>
        </w:rPr>
      </w:pPr>
      <w:r>
        <w:rPr>
          <w:spacing w:val="-4"/>
          <w:w w:val="105"/>
          <w:sz w:val="23"/>
          <w:szCs w:val="23"/>
        </w:rPr>
        <w:lastRenderedPageBreak/>
        <w:t xml:space="preserve">Contact </w:t>
      </w:r>
      <w:del w:id="172" w:author="CT LAI" w:date="2011-09-20T20:51:00Z">
        <w:r w:rsidDel="00A86669">
          <w:delText xml:space="preserve">via </w:delText>
        </w:r>
      </w:del>
      <w:ins w:id="173" w:author="CT LAI" w:date="2011-09-20T20:50:00Z">
        <w:r>
          <w:t xml:space="preserve">(ship’s name) on </w:t>
        </w:r>
      </w:ins>
      <w:r>
        <w:rPr>
          <w:spacing w:val="-4"/>
          <w:w w:val="105"/>
          <w:sz w:val="23"/>
          <w:szCs w:val="23"/>
        </w:rPr>
        <w:t xml:space="preserve">VHF </w:t>
      </w:r>
      <w:proofErr w:type="gramStart"/>
      <w:r>
        <w:rPr>
          <w:spacing w:val="-4"/>
          <w:w w:val="105"/>
          <w:sz w:val="23"/>
          <w:szCs w:val="23"/>
        </w:rPr>
        <w:t>Channel ..</w:t>
      </w:r>
      <w:proofErr w:type="gramEnd"/>
    </w:p>
    <w:p w:rsidR="00A86669" w:rsidRDefault="00A86669" w:rsidP="00314237">
      <w:pPr>
        <w:adjustRightInd w:val="0"/>
        <w:spacing w:line="293" w:lineRule="exact"/>
        <w:rPr>
          <w:spacing w:val="-4"/>
          <w:w w:val="105"/>
          <w:sz w:val="23"/>
          <w:szCs w:val="23"/>
        </w:rPr>
      </w:pPr>
    </w:p>
    <w:p w:rsidR="00A86669" w:rsidRDefault="00A86669" w:rsidP="00314237">
      <w:pPr>
        <w:tabs>
          <w:tab w:val="right" w:pos="2563"/>
        </w:tabs>
        <w:spacing w:before="288" w:line="201" w:lineRule="auto"/>
        <w:rPr>
          <w:spacing w:val="-4"/>
          <w:w w:val="105"/>
          <w:sz w:val="23"/>
          <w:szCs w:val="23"/>
        </w:rPr>
      </w:pPr>
      <w:r>
        <w:rPr>
          <w:spacing w:val="-30"/>
          <w:w w:val="105"/>
          <w:sz w:val="23"/>
          <w:szCs w:val="23"/>
        </w:rPr>
        <w:t>.1.4</w:t>
      </w:r>
      <w:r>
        <w:rPr>
          <w:spacing w:val="-30"/>
          <w:w w:val="105"/>
          <w:sz w:val="23"/>
          <w:szCs w:val="23"/>
        </w:rPr>
        <w:tab/>
      </w:r>
      <w:r>
        <w:rPr>
          <w:b/>
          <w:bCs/>
          <w:spacing w:val="-4"/>
          <w:w w:val="105"/>
          <w:sz w:val="23"/>
          <w:szCs w:val="23"/>
        </w:rPr>
        <w:t>Route information</w:t>
      </w:r>
    </w:p>
    <w:p w:rsidR="00A86669" w:rsidRDefault="00A86669" w:rsidP="00314237">
      <w:pPr>
        <w:adjustRightInd w:val="0"/>
        <w:spacing w:line="293" w:lineRule="exact"/>
        <w:rPr>
          <w:bCs/>
          <w:spacing w:val="-3"/>
          <w:w w:val="105"/>
          <w:sz w:val="23"/>
          <w:szCs w:val="23"/>
        </w:rPr>
      </w:pPr>
      <w:r>
        <w:rPr>
          <w:b/>
          <w:bCs/>
          <w:spacing w:val="-66"/>
          <w:w w:val="105"/>
          <w:sz w:val="23"/>
          <w:szCs w:val="23"/>
        </w:rPr>
        <w:t>.</w:t>
      </w:r>
      <w:r w:rsidR="00E9633B" w:rsidRPr="00E9633B">
        <w:rPr>
          <w:bCs/>
          <w:spacing w:val="-66"/>
          <w:w w:val="105"/>
          <w:sz w:val="23"/>
          <w:szCs w:val="23"/>
          <w:rPrChange w:id="174" w:author="CT LAI" w:date="2011-09-20T20:55:00Z">
            <w:rPr>
              <w:b/>
              <w:bCs/>
              <w:spacing w:val="-66"/>
              <w:w w:val="105"/>
              <w:sz w:val="23"/>
              <w:szCs w:val="23"/>
            </w:rPr>
          </w:rPrChange>
        </w:rPr>
        <w:t>1</w:t>
      </w:r>
      <w:proofErr w:type="gramStart"/>
      <w:r w:rsidR="00E9633B" w:rsidRPr="00E9633B">
        <w:rPr>
          <w:bCs/>
          <w:spacing w:val="-66"/>
          <w:w w:val="105"/>
          <w:sz w:val="23"/>
          <w:szCs w:val="23"/>
          <w:rPrChange w:id="175" w:author="CT LAI" w:date="2011-09-20T20:55:00Z">
            <w:rPr>
              <w:b/>
              <w:bCs/>
              <w:spacing w:val="-66"/>
              <w:w w:val="105"/>
              <w:sz w:val="23"/>
              <w:szCs w:val="23"/>
            </w:rPr>
          </w:rPrChange>
        </w:rPr>
        <w:tab/>
      </w:r>
      <w:ins w:id="176" w:author="CT LAI" w:date="2011-09-20T20:55:00Z">
        <w:r>
          <w:rPr>
            <w:bCs/>
            <w:spacing w:val="-66"/>
            <w:w w:val="105"/>
            <w:sz w:val="23"/>
            <w:szCs w:val="23"/>
          </w:rPr>
          <w:t xml:space="preserve">     </w:t>
        </w:r>
      </w:ins>
      <w:r w:rsidR="00E9633B" w:rsidRPr="00E9633B">
        <w:rPr>
          <w:bCs/>
          <w:spacing w:val="-3"/>
          <w:w w:val="105"/>
          <w:sz w:val="23"/>
          <w:szCs w:val="23"/>
          <w:rPrChange w:id="177" w:author="CT LAI" w:date="2011-09-20T20:55:00Z">
            <w:rPr>
              <w:b/>
              <w:bCs/>
              <w:spacing w:val="-3"/>
              <w:w w:val="105"/>
              <w:sz w:val="23"/>
              <w:szCs w:val="23"/>
            </w:rPr>
          </w:rPrChange>
        </w:rPr>
        <w:t>Route</w:t>
      </w:r>
      <w:proofErr w:type="gramEnd"/>
      <w:r w:rsidR="00E9633B" w:rsidRPr="00E9633B">
        <w:rPr>
          <w:bCs/>
          <w:spacing w:val="-3"/>
          <w:w w:val="105"/>
          <w:sz w:val="23"/>
          <w:szCs w:val="23"/>
          <w:rPrChange w:id="178" w:author="CT LAI" w:date="2011-09-20T20:55:00Z">
            <w:rPr>
              <w:b/>
              <w:bCs/>
              <w:spacing w:val="-3"/>
              <w:w w:val="105"/>
              <w:sz w:val="23"/>
              <w:szCs w:val="23"/>
            </w:rPr>
          </w:rPrChange>
        </w:rPr>
        <w:t xml:space="preserve"> .../ Traffic Lane ... has been suspended / discontinued / diverted</w:t>
      </w:r>
      <w:r>
        <w:rPr>
          <w:bCs/>
          <w:spacing w:val="-3"/>
          <w:w w:val="105"/>
          <w:sz w:val="23"/>
          <w:szCs w:val="23"/>
        </w:rPr>
        <w:t>.</w:t>
      </w:r>
    </w:p>
    <w:p w:rsidR="00A86669" w:rsidRDefault="00A86669" w:rsidP="00314237">
      <w:pPr>
        <w:adjustRightInd w:val="0"/>
        <w:spacing w:line="293" w:lineRule="exact"/>
        <w:rPr>
          <w:bCs/>
          <w:spacing w:val="-3"/>
          <w:w w:val="105"/>
          <w:sz w:val="23"/>
          <w:szCs w:val="23"/>
        </w:rPr>
      </w:pPr>
    </w:p>
    <w:p w:rsidR="0086441C" w:rsidRDefault="0086441C" w:rsidP="00314237">
      <w:pPr>
        <w:spacing w:before="288"/>
        <w:rPr>
          <w:spacing w:val="-4"/>
          <w:w w:val="105"/>
          <w:sz w:val="23"/>
          <w:szCs w:val="23"/>
        </w:rPr>
      </w:pPr>
      <w:r>
        <w:rPr>
          <w:spacing w:val="-24"/>
          <w:w w:val="105"/>
          <w:sz w:val="23"/>
          <w:szCs w:val="23"/>
        </w:rPr>
        <w:t>1.6</w:t>
      </w:r>
      <w:r>
        <w:rPr>
          <w:spacing w:val="-24"/>
          <w:w w:val="105"/>
          <w:sz w:val="23"/>
          <w:szCs w:val="23"/>
        </w:rPr>
        <w:tab/>
        <w:t xml:space="preserve">    </w:t>
      </w:r>
      <w:r>
        <w:rPr>
          <w:b/>
          <w:bCs/>
          <w:spacing w:val="-4"/>
          <w:w w:val="105"/>
          <w:sz w:val="23"/>
          <w:szCs w:val="23"/>
        </w:rPr>
        <w:t>Electronic navigational aids information (P.50)</w:t>
      </w:r>
    </w:p>
    <w:p w:rsidR="0086441C" w:rsidRDefault="0086441C" w:rsidP="00502AEC">
      <w:pPr>
        <w:tabs>
          <w:tab w:val="right" w:pos="8138"/>
        </w:tabs>
        <w:spacing w:before="252"/>
        <w:ind w:leftChars="64" w:left="709" w:hangingChars="609" w:hanging="568"/>
        <w:rPr>
          <w:spacing w:val="-3"/>
          <w:w w:val="105"/>
          <w:sz w:val="23"/>
          <w:szCs w:val="23"/>
        </w:rPr>
      </w:pPr>
      <w:r>
        <w:rPr>
          <w:spacing w:val="-74"/>
          <w:w w:val="105"/>
          <w:sz w:val="23"/>
          <w:szCs w:val="23"/>
        </w:rPr>
        <w:t>.1</w:t>
      </w:r>
      <w:r>
        <w:rPr>
          <w:spacing w:val="-74"/>
          <w:w w:val="105"/>
          <w:sz w:val="23"/>
          <w:szCs w:val="23"/>
        </w:rPr>
        <w:tab/>
        <w:t xml:space="preserve">  </w:t>
      </w:r>
      <w:r>
        <w:rPr>
          <w:spacing w:val="-74"/>
          <w:w w:val="105"/>
          <w:sz w:val="23"/>
          <w:szCs w:val="23"/>
        </w:rPr>
        <w:tab/>
      </w:r>
      <w:r>
        <w:rPr>
          <w:spacing w:val="-3"/>
          <w:w w:val="105"/>
          <w:sz w:val="23"/>
          <w:szCs w:val="23"/>
        </w:rPr>
        <w:t xml:space="preserve">GPS Satellite </w:t>
      </w:r>
      <w:proofErr w:type="gramStart"/>
      <w:r>
        <w:rPr>
          <w:spacing w:val="-3"/>
          <w:w w:val="105"/>
          <w:sz w:val="23"/>
          <w:szCs w:val="23"/>
        </w:rPr>
        <w:t>...</w:t>
      </w:r>
      <w:r>
        <w:rPr>
          <w:i/>
          <w:iCs/>
          <w:spacing w:val="-3"/>
          <w:w w:val="105"/>
          <w:sz w:val="23"/>
          <w:szCs w:val="23"/>
        </w:rPr>
        <w:t>(</w:t>
      </w:r>
      <w:proofErr w:type="gramEnd"/>
      <w:r>
        <w:rPr>
          <w:i/>
          <w:iCs/>
          <w:spacing w:val="-3"/>
          <w:w w:val="105"/>
          <w:sz w:val="23"/>
          <w:szCs w:val="23"/>
        </w:rPr>
        <w:t xml:space="preserve">number) </w:t>
      </w:r>
      <w:r>
        <w:rPr>
          <w:spacing w:val="-3"/>
          <w:w w:val="105"/>
          <w:sz w:val="23"/>
          <w:szCs w:val="23"/>
        </w:rPr>
        <w:t>unusable from ...</w:t>
      </w:r>
      <w:r>
        <w:rPr>
          <w:i/>
          <w:iCs/>
          <w:spacing w:val="-3"/>
          <w:w w:val="105"/>
          <w:sz w:val="23"/>
          <w:szCs w:val="23"/>
        </w:rPr>
        <w:t xml:space="preserve">(date and time) </w:t>
      </w:r>
      <w:r>
        <w:rPr>
          <w:spacing w:val="-3"/>
          <w:w w:val="105"/>
          <w:sz w:val="23"/>
          <w:szCs w:val="23"/>
        </w:rPr>
        <w:t xml:space="preserve">to ... </w:t>
      </w:r>
      <w:r>
        <w:rPr>
          <w:i/>
          <w:iCs/>
          <w:spacing w:val="-3"/>
          <w:w w:val="105"/>
          <w:sz w:val="23"/>
          <w:szCs w:val="23"/>
        </w:rPr>
        <w:t>(date and time)</w:t>
      </w:r>
      <w:r>
        <w:rPr>
          <w:spacing w:val="-3"/>
          <w:w w:val="105"/>
          <w:sz w:val="23"/>
          <w:szCs w:val="23"/>
        </w:rPr>
        <w:t>.</w:t>
      </w:r>
    </w:p>
    <w:p w:rsidR="0086441C" w:rsidRDefault="0086441C" w:rsidP="00314237">
      <w:pPr>
        <w:spacing w:line="196" w:lineRule="auto"/>
        <w:rPr>
          <w:spacing w:val="-5"/>
          <w:w w:val="105"/>
          <w:sz w:val="23"/>
          <w:szCs w:val="23"/>
        </w:rPr>
      </w:pPr>
      <w:del w:id="179" w:author="CT LAI" w:date="2011-09-20T21:00:00Z">
        <w:r w:rsidDel="0086441C">
          <w:rPr>
            <w:spacing w:val="-5"/>
            <w:w w:val="105"/>
            <w:sz w:val="23"/>
            <w:szCs w:val="23"/>
          </w:rPr>
          <w:delText>Cancel one hour after time of restoration</w:delText>
        </w:r>
      </w:del>
      <w:r>
        <w:rPr>
          <w:spacing w:val="-5"/>
          <w:w w:val="105"/>
          <w:sz w:val="23"/>
          <w:szCs w:val="23"/>
        </w:rPr>
        <w:t>.</w:t>
      </w:r>
    </w:p>
    <w:p w:rsidR="00E9633B" w:rsidRDefault="0086441C">
      <w:pPr>
        <w:adjustRightInd w:val="0"/>
        <w:spacing w:line="293" w:lineRule="exact"/>
        <w:ind w:leftChars="55" w:left="709" w:hangingChars="245" w:hanging="588"/>
        <w:rPr>
          <w:spacing w:val="-3"/>
          <w:w w:val="105"/>
          <w:sz w:val="23"/>
          <w:szCs w:val="23"/>
        </w:rPr>
        <w:pPrChange w:id="180" w:author="CT LAI" w:date="2011-09-20T21:03:00Z">
          <w:pPr>
            <w:adjustRightInd w:val="0"/>
            <w:spacing w:line="293" w:lineRule="exact"/>
            <w:ind w:firstLineChars="50" w:firstLine="120"/>
          </w:pPr>
        </w:pPrChange>
      </w:pPr>
      <w:r>
        <w:rPr>
          <w:rFonts w:ascii="Times New Roman"/>
          <w:color w:val="000000"/>
          <w:sz w:val="24"/>
        </w:rPr>
        <w:t>.2</w:t>
      </w:r>
      <w:r>
        <w:rPr>
          <w:rFonts w:ascii="Times New Roman"/>
          <w:color w:val="000000"/>
          <w:sz w:val="24"/>
        </w:rPr>
        <w:tab/>
      </w:r>
      <w:r>
        <w:rPr>
          <w:rFonts w:ascii="Times New Roman" w:eastAsiaTheme="minorEastAsia" w:hAnsi="Times New Roman" w:cs="Times New Roman"/>
          <w:sz w:val="23"/>
          <w:szCs w:val="23"/>
          <w:lang w:val="en-US" w:eastAsia="zh-TW"/>
        </w:rPr>
        <w:t xml:space="preserve">LORAN station </w:t>
      </w:r>
      <w:proofErr w:type="gramStart"/>
      <w:r>
        <w:rPr>
          <w:rFonts w:ascii="Times New Roman" w:eastAsiaTheme="minorEastAsia" w:hAnsi="Times New Roman" w:cs="Times New Roman"/>
          <w:sz w:val="23"/>
          <w:szCs w:val="23"/>
          <w:lang w:val="en-US" w:eastAsia="zh-TW"/>
        </w:rPr>
        <w:t>...</w:t>
      </w:r>
      <w:r>
        <w:rPr>
          <w:rFonts w:ascii="Times New Roman" w:eastAsiaTheme="minorEastAsia" w:hAnsi="Times New Roman" w:cs="Times New Roman"/>
          <w:i/>
          <w:iCs/>
          <w:sz w:val="23"/>
          <w:szCs w:val="23"/>
          <w:lang w:val="en-US" w:eastAsia="zh-TW"/>
        </w:rPr>
        <w:t>(</w:t>
      </w:r>
      <w:proofErr w:type="gramEnd"/>
      <w:r>
        <w:rPr>
          <w:rFonts w:ascii="Times New Roman" w:eastAsiaTheme="minorEastAsia" w:hAnsi="Times New Roman" w:cs="Times New Roman"/>
          <w:i/>
          <w:iCs/>
          <w:sz w:val="23"/>
          <w:szCs w:val="23"/>
          <w:lang w:val="en-US" w:eastAsia="zh-TW"/>
        </w:rPr>
        <w:t>name number of master / secondary )</w:t>
      </w:r>
      <w:ins w:id="181" w:author="CT LAI" w:date="2011-09-20T21:03:00Z">
        <w:r w:rsidRPr="0086441C">
          <w:rPr>
            <w:spacing w:val="-3"/>
            <w:w w:val="105"/>
            <w:sz w:val="23"/>
            <w:szCs w:val="23"/>
          </w:rPr>
          <w:t xml:space="preserve"> </w:t>
        </w:r>
        <w:r>
          <w:rPr>
            <w:spacing w:val="-3"/>
            <w:w w:val="105"/>
            <w:sz w:val="23"/>
            <w:szCs w:val="23"/>
          </w:rPr>
          <w:t>unusable from ...</w:t>
        </w:r>
        <w:r>
          <w:rPr>
            <w:i/>
            <w:iCs/>
            <w:spacing w:val="-3"/>
            <w:w w:val="105"/>
            <w:sz w:val="23"/>
            <w:szCs w:val="23"/>
          </w:rPr>
          <w:t xml:space="preserve">(date and time) </w:t>
        </w:r>
        <w:r>
          <w:rPr>
            <w:spacing w:val="-3"/>
            <w:w w:val="105"/>
            <w:sz w:val="23"/>
            <w:szCs w:val="23"/>
          </w:rPr>
          <w:t xml:space="preserve">to ... </w:t>
        </w:r>
        <w:r>
          <w:rPr>
            <w:i/>
            <w:iCs/>
            <w:spacing w:val="-3"/>
            <w:w w:val="105"/>
            <w:sz w:val="23"/>
            <w:szCs w:val="23"/>
          </w:rPr>
          <w:t>(date and time)</w:t>
        </w:r>
        <w:r>
          <w:rPr>
            <w:spacing w:val="-3"/>
            <w:w w:val="105"/>
            <w:sz w:val="23"/>
            <w:szCs w:val="23"/>
          </w:rPr>
          <w:t>.</w:t>
        </w:r>
      </w:ins>
    </w:p>
    <w:p w:rsidR="00BF7BFE" w:rsidRDefault="00BF7BFE" w:rsidP="00314237">
      <w:pPr>
        <w:adjustRightInd w:val="0"/>
        <w:spacing w:line="293" w:lineRule="exact"/>
        <w:ind w:leftChars="55" w:left="697" w:hangingChars="245" w:hanging="576"/>
        <w:rPr>
          <w:spacing w:val="-3"/>
          <w:w w:val="105"/>
          <w:sz w:val="23"/>
          <w:szCs w:val="23"/>
        </w:rPr>
      </w:pPr>
    </w:p>
    <w:p w:rsidR="00BF7BFE" w:rsidRDefault="00BF7BFE" w:rsidP="00502AEC">
      <w:pPr>
        <w:adjustRightInd w:val="0"/>
        <w:spacing w:line="293" w:lineRule="exact"/>
        <w:ind w:leftChars="55" w:left="697" w:hangingChars="245" w:hanging="576"/>
        <w:rPr>
          <w:ins w:id="182" w:author="CT LAI" w:date="2011-09-20T21:37:00Z"/>
          <w:spacing w:val="-3"/>
          <w:w w:val="105"/>
          <w:sz w:val="23"/>
          <w:szCs w:val="23"/>
        </w:rPr>
      </w:pPr>
    </w:p>
    <w:p w:rsidR="002F16B3" w:rsidRDefault="002F16B3" w:rsidP="00314237">
      <w:pPr>
        <w:widowControl w:val="0"/>
        <w:autoSpaceDE w:val="0"/>
        <w:autoSpaceDN w:val="0"/>
        <w:adjustRightInd w:val="0"/>
        <w:ind w:leftChars="65" w:left="709" w:hangingChars="246" w:hanging="566"/>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.2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 xml:space="preserve">Navigational </w:t>
      </w:r>
      <w:del w:id="183" w:author="CT LAI" w:date="2011-09-20T22:17:00Z">
        <w:r w:rsidDel="0076262E">
          <w:rPr>
            <w:rFonts w:ascii="Times New Roman" w:eastAsiaTheme="minorEastAsia" w:hAnsi="Times New Roman" w:cs="Times New Roman"/>
            <w:b/>
            <w:bCs/>
            <w:sz w:val="23"/>
            <w:szCs w:val="23"/>
            <w:lang w:val="en-US" w:eastAsia="zh-TW"/>
          </w:rPr>
          <w:delText>a</w:delText>
        </w:r>
      </w:del>
      <w:ins w:id="184" w:author="CT LAI" w:date="2011-09-20T22:17:00Z">
        <w:r w:rsidR="0076262E">
          <w:rPr>
            <w:rFonts w:ascii="Times New Roman" w:eastAsiaTheme="minorEastAsia" w:hAnsi="Times New Roman" w:cs="Times New Roman"/>
            <w:b/>
            <w:bCs/>
            <w:sz w:val="23"/>
            <w:szCs w:val="23"/>
            <w:lang w:val="en-US" w:eastAsia="zh-TW"/>
          </w:rPr>
          <w:t>A</w:t>
        </w:r>
      </w:ins>
      <w:r>
        <w:rPr>
          <w:rFonts w:ascii="Times New Roman" w:eastAsiaTheme="minorEastAsia" w:hAnsi="Times New Roman" w:cs="Times New Roman"/>
          <w:b/>
          <w:bCs/>
          <w:sz w:val="23"/>
          <w:szCs w:val="23"/>
          <w:lang w:val="en-US" w:eastAsia="zh-TW"/>
        </w:rPr>
        <w:t xml:space="preserve">ssistance </w:t>
      </w:r>
      <w:del w:id="185" w:author="CT LAI" w:date="2011-09-20T22:17:00Z">
        <w:r w:rsidDel="0076262E">
          <w:rPr>
            <w:rFonts w:ascii="Times New Roman" w:eastAsiaTheme="minorEastAsia" w:hAnsi="Times New Roman" w:cs="Times New Roman"/>
            <w:b/>
            <w:bCs/>
            <w:sz w:val="23"/>
            <w:szCs w:val="23"/>
            <w:lang w:val="en-US" w:eastAsia="zh-TW"/>
          </w:rPr>
          <w:delText>s</w:delText>
        </w:r>
      </w:del>
      <w:ins w:id="186" w:author="CT LAI" w:date="2011-09-20T22:17:00Z">
        <w:r w:rsidR="0076262E">
          <w:rPr>
            <w:rFonts w:ascii="Times New Roman" w:eastAsiaTheme="minorEastAsia" w:hAnsi="Times New Roman" w:cs="Times New Roman"/>
            <w:b/>
            <w:bCs/>
            <w:sz w:val="23"/>
            <w:szCs w:val="23"/>
            <w:lang w:val="en-US" w:eastAsia="zh-TW"/>
          </w:rPr>
          <w:t>S</w:t>
        </w:r>
      </w:ins>
      <w:r>
        <w:rPr>
          <w:rFonts w:ascii="Times New Roman" w:eastAsiaTheme="minorEastAsia" w:hAnsi="Times New Roman" w:cs="Times New Roman"/>
          <w:b/>
          <w:bCs/>
          <w:sz w:val="23"/>
          <w:szCs w:val="23"/>
          <w:lang w:val="en-US" w:eastAsia="zh-TW"/>
        </w:rPr>
        <w:t>ervice</w:t>
      </w:r>
      <w:ins w:id="187" w:author="CT LAI" w:date="2011-09-20T22:17:00Z">
        <w:r w:rsidR="0076262E">
          <w:rPr>
            <w:rFonts w:ascii="Times New Roman" w:eastAsiaTheme="minorEastAsia" w:hAnsi="Times New Roman" w:cs="Times New Roman"/>
            <w:b/>
            <w:bCs/>
            <w:sz w:val="23"/>
            <w:szCs w:val="23"/>
            <w:lang w:val="en-US" w:eastAsia="zh-TW"/>
          </w:rPr>
          <w:t xml:space="preserve"> (NAS)</w:t>
        </w:r>
      </w:ins>
      <w:r>
        <w:rPr>
          <w:rFonts w:ascii="Times New Roman" w:eastAsiaTheme="minorEastAsia" w:hAnsi="Times New Roman" w:cs="Times New Roman"/>
          <w:b/>
          <w:bCs/>
          <w:sz w:val="23"/>
          <w:szCs w:val="23"/>
          <w:lang w:val="en-US" w:eastAsia="zh-TW"/>
        </w:rPr>
        <w:t xml:space="preserve"> (P.51)</w:t>
      </w:r>
    </w:p>
    <w:p w:rsidR="00E9633B" w:rsidRDefault="002F16B3">
      <w:pPr>
        <w:adjustRightInd w:val="0"/>
        <w:spacing w:line="293" w:lineRule="exact"/>
        <w:ind w:leftChars="322" w:left="708"/>
        <w:jc w:val="both"/>
        <w:rPr>
          <w:spacing w:val="-3"/>
          <w:w w:val="105"/>
          <w:sz w:val="23"/>
          <w:szCs w:val="23"/>
        </w:rPr>
        <w:pPrChange w:id="188" w:author="CT LAI" w:date="2011-09-20T21:38:00Z">
          <w:pPr>
            <w:adjustRightInd w:val="0"/>
            <w:spacing w:line="293" w:lineRule="exact"/>
            <w:ind w:leftChars="-130" w:left="-286" w:firstLineChars="450" w:firstLine="1035"/>
          </w:pPr>
        </w:pPrChange>
      </w:pPr>
      <w:r>
        <w:rPr>
          <w:rFonts w:ascii="Times New Roman" w:eastAsiaTheme="minorEastAsia" w:hAnsi="Times New Roman" w:cs="Times New Roman"/>
          <w:sz w:val="23"/>
          <w:szCs w:val="23"/>
          <w:lang w:val="en-US" w:eastAsia="zh-TW"/>
        </w:rPr>
        <w:t>Shore based pilotage by navigational assistance service: see also A1/6.4 .3.18 to .3.21</w:t>
      </w:r>
      <w:ins w:id="189" w:author="CT LAI" w:date="2011-09-20T21:38:00Z">
        <w:r>
          <w:rPr>
            <w:rFonts w:ascii="Times New Roman" w:eastAsiaTheme="minorEastAsia" w:hAnsi="Times New Roman" w:cs="Times New Roman"/>
            <w:sz w:val="23"/>
            <w:szCs w:val="23"/>
            <w:lang w:val="en-US" w:eastAsia="zh-TW"/>
          </w:rPr>
          <w:t xml:space="preserve"> and IALA Guidelines </w:t>
        </w:r>
      </w:ins>
      <w:ins w:id="190" w:author="CT LAI" w:date="2011-09-21T16:17:00Z">
        <w:r w:rsidR="0029213A">
          <w:rPr>
            <w:rFonts w:ascii="Times New Roman" w:eastAsiaTheme="minorEastAsia" w:hAnsi="Times New Roman" w:cs="Times New Roman"/>
            <w:sz w:val="23"/>
            <w:szCs w:val="23"/>
            <w:lang w:val="en-US" w:eastAsia="zh-TW"/>
          </w:rPr>
          <w:t xml:space="preserve">1068 </w:t>
        </w:r>
      </w:ins>
      <w:ins w:id="191" w:author="CT LAI" w:date="2011-09-20T21:38:00Z">
        <w:r>
          <w:rPr>
            <w:rFonts w:ascii="Times New Roman" w:eastAsiaTheme="minorEastAsia" w:hAnsi="Times New Roman" w:cs="Times New Roman"/>
            <w:sz w:val="23"/>
            <w:szCs w:val="23"/>
            <w:lang w:val="en-US" w:eastAsia="zh-TW"/>
          </w:rPr>
          <w:t>on NAS.</w:t>
        </w:r>
      </w:ins>
    </w:p>
    <w:p w:rsidR="00BF7BFE" w:rsidRDefault="00BF7BFE" w:rsidP="00314237">
      <w:pPr>
        <w:adjustRightInd w:val="0"/>
        <w:spacing w:line="293" w:lineRule="exact"/>
        <w:ind w:leftChars="55" w:left="684" w:hangingChars="245" w:hanging="563"/>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.2.1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 xml:space="preserve">Request and identification </w:t>
      </w:r>
    </w:p>
    <w:p w:rsidR="00BF7BFE" w:rsidRDefault="00BF7BFE" w:rsidP="00314237">
      <w:pPr>
        <w:adjustRightInd w:val="0"/>
        <w:spacing w:line="293" w:lineRule="exact"/>
        <w:ind w:leftChars="55" w:left="684" w:hangingChars="245" w:hanging="563"/>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.3 </w:t>
      </w:r>
      <w:r>
        <w:rPr>
          <w:rFonts w:ascii="Times New Roman" w:eastAsiaTheme="minorEastAsia" w:hAnsi="Times New Roman" w:cs="Times New Roman"/>
          <w:sz w:val="23"/>
          <w:szCs w:val="23"/>
          <w:lang w:val="en-US" w:eastAsia="zh-TW"/>
        </w:rPr>
        <w:tab/>
        <w:t xml:space="preserve">Do you require navigational </w:t>
      </w:r>
      <w:proofErr w:type="gramStart"/>
      <w:r>
        <w:rPr>
          <w:rFonts w:ascii="Times New Roman" w:eastAsiaTheme="minorEastAsia" w:hAnsi="Times New Roman" w:cs="Times New Roman"/>
          <w:sz w:val="23"/>
          <w:szCs w:val="23"/>
          <w:lang w:val="en-US" w:eastAsia="zh-TW"/>
        </w:rPr>
        <w:t xml:space="preserve">assistance </w:t>
      </w:r>
      <w:proofErr w:type="gramEnd"/>
      <w:del w:id="192" w:author="CT LAI" w:date="2011-09-20T21:16:00Z">
        <w:r w:rsidDel="00BF7BFE">
          <w:rPr>
            <w:rFonts w:ascii="Times New Roman" w:eastAsiaTheme="minorEastAsia" w:hAnsi="Times New Roman" w:cs="Times New Roman"/>
            <w:sz w:val="23"/>
            <w:szCs w:val="23"/>
            <w:lang w:val="en-US" w:eastAsia="zh-TW"/>
          </w:rPr>
          <w:delText xml:space="preserve">to reach </w:delText>
        </w:r>
      </w:del>
      <w:r>
        <w:rPr>
          <w:rFonts w:ascii="Times New Roman" w:eastAsiaTheme="minorEastAsia" w:hAnsi="Times New Roman" w:cs="Times New Roman"/>
          <w:sz w:val="23"/>
          <w:szCs w:val="23"/>
          <w:lang w:val="en-US" w:eastAsia="zh-TW"/>
        </w:rPr>
        <w:t>... ?</w:t>
      </w:r>
    </w:p>
    <w:p w:rsidR="00BF7BFE" w:rsidDel="00BF7BFE" w:rsidRDefault="00BF7BFE" w:rsidP="00314237">
      <w:pPr>
        <w:widowControl w:val="0"/>
        <w:autoSpaceDE w:val="0"/>
        <w:autoSpaceDN w:val="0"/>
        <w:adjustRightInd w:val="0"/>
        <w:ind w:firstLineChars="50" w:firstLine="115"/>
        <w:rPr>
          <w:del w:id="193" w:author="CT LAI" w:date="2011-09-20T21:18:00Z"/>
          <w:rFonts w:ascii="Times New Roman" w:eastAsiaTheme="minorEastAsia" w:hAnsi="Times New Roman" w:cs="Times New Roman"/>
          <w:sz w:val="23"/>
          <w:szCs w:val="23"/>
          <w:lang w:val="en-US" w:eastAsia="zh-TW"/>
        </w:rPr>
      </w:pPr>
      <w:del w:id="194" w:author="CT LAI" w:date="2011-09-20T21:18:00Z">
        <w:r w:rsidDel="00BF7BFE">
          <w:rPr>
            <w:rFonts w:ascii="Times New Roman" w:eastAsiaTheme="minorEastAsia" w:hAnsi="Times New Roman" w:cs="Times New Roman"/>
            <w:sz w:val="23"/>
            <w:szCs w:val="23"/>
            <w:lang w:val="en-US" w:eastAsia="zh-TW"/>
          </w:rPr>
          <w:delText>.5</w:delText>
        </w:r>
        <w:r w:rsidDel="00BF7BFE">
          <w:rPr>
            <w:rFonts w:ascii="Times New Roman" w:eastAsiaTheme="minorEastAsia" w:hAnsi="Times New Roman" w:cs="Times New Roman"/>
            <w:sz w:val="23"/>
            <w:szCs w:val="23"/>
            <w:lang w:val="en-US" w:eastAsia="zh-TW"/>
          </w:rPr>
          <w:tab/>
          <w:delText xml:space="preserve">  How was your position obtained?</w:delText>
        </w:r>
      </w:del>
    </w:p>
    <w:p w:rsidR="00BF7BFE" w:rsidDel="00BF7BFE" w:rsidRDefault="00BF7BFE" w:rsidP="00314237">
      <w:pPr>
        <w:widowControl w:val="0"/>
        <w:autoSpaceDE w:val="0"/>
        <w:autoSpaceDN w:val="0"/>
        <w:adjustRightInd w:val="0"/>
        <w:rPr>
          <w:del w:id="195" w:author="CT LAI" w:date="2011-09-20T21:18:00Z"/>
          <w:rFonts w:ascii="Times New Roman" w:eastAsiaTheme="minorEastAsia" w:hAnsi="Times New Roman" w:cs="Times New Roman"/>
          <w:sz w:val="23"/>
          <w:szCs w:val="23"/>
          <w:lang w:val="en-US" w:eastAsia="zh-TW"/>
        </w:rPr>
      </w:pPr>
      <w:del w:id="196" w:author="CT LAI" w:date="2011-09-20T21:18:00Z">
        <w:r w:rsidDel="00BF7BFE">
          <w:rPr>
            <w:rFonts w:ascii="Times New Roman" w:eastAsiaTheme="minorEastAsia" w:hAnsi="Times New Roman" w:cs="Times New Roman"/>
            <w:sz w:val="23"/>
            <w:szCs w:val="23"/>
            <w:lang w:val="en-US" w:eastAsia="zh-TW"/>
          </w:rPr>
          <w:delText xml:space="preserve">.5.1 </w:delText>
        </w:r>
        <w:r w:rsidDel="00BF7BFE">
          <w:rPr>
            <w:rFonts w:ascii="Times New Roman" w:eastAsiaTheme="minorEastAsia" w:hAnsi="Times New Roman" w:cs="Times New Roman"/>
            <w:sz w:val="23"/>
            <w:szCs w:val="23"/>
            <w:lang w:val="en-US" w:eastAsia="zh-TW"/>
          </w:rPr>
          <w:tab/>
          <w:delText xml:space="preserve">  My position was obtained by GPS / RADAR / cross-bearing /</w:delText>
        </w:r>
      </w:del>
    </w:p>
    <w:p w:rsidR="00BF7BFE" w:rsidRDefault="00BF7BFE" w:rsidP="00314237">
      <w:pPr>
        <w:adjustRightInd w:val="0"/>
        <w:spacing w:line="293" w:lineRule="exact"/>
        <w:ind w:leftChars="322" w:left="708"/>
        <w:rPr>
          <w:rFonts w:ascii="Times New Roman" w:eastAsiaTheme="minorEastAsia" w:hAnsi="Times New Roman" w:cs="Times New Roman"/>
          <w:sz w:val="23"/>
          <w:szCs w:val="23"/>
          <w:lang w:val="en-US" w:eastAsia="zh-TW"/>
        </w:rPr>
      </w:pPr>
      <w:del w:id="197" w:author="CT LAI" w:date="2011-09-20T21:18:00Z">
        <w:r w:rsidDel="00BF7BFE">
          <w:rPr>
            <w:rFonts w:ascii="Times New Roman" w:eastAsiaTheme="minorEastAsia" w:hAnsi="Times New Roman" w:cs="Times New Roman"/>
            <w:sz w:val="23"/>
            <w:szCs w:val="23"/>
            <w:lang w:val="en-US" w:eastAsia="zh-TW"/>
          </w:rPr>
          <w:delText>astronomical observation</w:delText>
        </w:r>
      </w:del>
    </w:p>
    <w:p w:rsidR="00BF7BFE" w:rsidDel="00BF7BFE" w:rsidRDefault="00BF7BFE" w:rsidP="00314237">
      <w:pPr>
        <w:widowControl w:val="0"/>
        <w:autoSpaceDE w:val="0"/>
        <w:autoSpaceDN w:val="0"/>
        <w:adjustRightInd w:val="0"/>
        <w:ind w:left="708" w:hangingChars="308" w:hanging="708"/>
        <w:rPr>
          <w:del w:id="198" w:author="CT LAI" w:date="2011-09-20T21:20:00Z"/>
          <w:rFonts w:ascii="Times New Roman" w:eastAsiaTheme="minorEastAsia" w:hAnsi="Times New Roman" w:cs="Times New Roman"/>
          <w:sz w:val="23"/>
          <w:szCs w:val="23"/>
          <w:lang w:val="en-US" w:eastAsia="zh-TW"/>
        </w:rPr>
      </w:pPr>
      <w:del w:id="199" w:author="CT LAI" w:date="2011-09-20T21:20:00Z">
        <w:r w:rsidDel="00BF7BFE">
          <w:rPr>
            <w:rFonts w:ascii="Times New Roman" w:eastAsiaTheme="minorEastAsia" w:hAnsi="Times New Roman" w:cs="Times New Roman"/>
            <w:sz w:val="23"/>
            <w:szCs w:val="23"/>
            <w:lang w:val="en-US" w:eastAsia="zh-TW"/>
          </w:rPr>
          <w:delText xml:space="preserve">.10 </w:delText>
        </w:r>
        <w:r w:rsidDel="00BF7BFE">
          <w:rPr>
            <w:rFonts w:ascii="Times New Roman" w:eastAsiaTheme="minorEastAsia" w:hAnsi="Times New Roman" w:cs="Times New Roman"/>
            <w:sz w:val="23"/>
            <w:szCs w:val="23"/>
            <w:lang w:val="en-US" w:eastAsia="zh-TW"/>
          </w:rPr>
          <w:tab/>
          <w:delText>What is the course to reach you?</w:delText>
        </w:r>
      </w:del>
    </w:p>
    <w:p w:rsidR="00BF7BFE" w:rsidRDefault="00BF7BFE" w:rsidP="00314237">
      <w:pPr>
        <w:adjustRightInd w:val="0"/>
        <w:spacing w:line="293" w:lineRule="exact"/>
        <w:rPr>
          <w:rFonts w:ascii="Times New Roman" w:eastAsiaTheme="minorEastAsia" w:hAnsi="Times New Roman" w:cs="Times New Roman"/>
          <w:sz w:val="23"/>
          <w:szCs w:val="23"/>
          <w:lang w:val="en-US" w:eastAsia="zh-TW"/>
        </w:rPr>
      </w:pPr>
      <w:del w:id="200" w:author="CT LAI" w:date="2011-09-20T21:20:00Z">
        <w:r w:rsidDel="00BF7BFE">
          <w:rPr>
            <w:rFonts w:ascii="Times New Roman" w:eastAsiaTheme="minorEastAsia" w:hAnsi="Times New Roman" w:cs="Times New Roman"/>
            <w:sz w:val="23"/>
            <w:szCs w:val="23"/>
            <w:lang w:val="en-US" w:eastAsia="zh-TW"/>
          </w:rPr>
          <w:delText>.10.1</w:delText>
        </w:r>
        <w:r w:rsidDel="00BF7BFE">
          <w:rPr>
            <w:rFonts w:ascii="Times New Roman" w:eastAsiaTheme="minorEastAsia" w:hAnsi="Times New Roman" w:cs="Times New Roman"/>
            <w:sz w:val="23"/>
            <w:szCs w:val="23"/>
            <w:lang w:val="en-US" w:eastAsia="zh-TW"/>
          </w:rPr>
          <w:tab/>
          <w:delText xml:space="preserve">  The course to reach me is ... degrees.</w:delText>
        </w:r>
      </w:del>
    </w:p>
    <w:p w:rsidR="00BF7BFE" w:rsidRDefault="00BF7BFE" w:rsidP="00314237">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.14 </w:t>
      </w:r>
      <w:r>
        <w:rPr>
          <w:rFonts w:ascii="Times New Roman" w:eastAsiaTheme="minorEastAsia" w:hAnsi="Times New Roman" w:cs="Times New Roman"/>
          <w:sz w:val="23"/>
          <w:szCs w:val="23"/>
          <w:lang w:val="en-US" w:eastAsia="zh-TW"/>
        </w:rPr>
        <w:tab/>
        <w:t xml:space="preserve">  Change to </w:t>
      </w:r>
      <w:del w:id="201" w:author="CT LAI" w:date="2011-09-20T21:24:00Z">
        <w:r w:rsidDel="00BF7BFE">
          <w:rPr>
            <w:rFonts w:ascii="Times New Roman" w:eastAsiaTheme="minorEastAsia" w:hAnsi="Times New Roman" w:cs="Times New Roman"/>
            <w:sz w:val="23"/>
            <w:szCs w:val="23"/>
            <w:lang w:val="en-US" w:eastAsia="zh-TW"/>
          </w:rPr>
          <w:delText xml:space="preserve">radar ... </w:delText>
        </w:r>
        <w:r w:rsidDel="00BF7BFE">
          <w:rPr>
            <w:rFonts w:ascii="Times New Roman" w:eastAsiaTheme="minorEastAsia" w:hAnsi="Times New Roman" w:cs="Times New Roman"/>
            <w:i/>
            <w:iCs/>
            <w:sz w:val="23"/>
            <w:szCs w:val="23"/>
            <w:lang w:val="en-US" w:eastAsia="zh-TW"/>
          </w:rPr>
          <w:delText xml:space="preserve">(name) </w:delText>
        </w:r>
      </w:del>
      <w:r>
        <w:rPr>
          <w:rFonts w:ascii="Times New Roman" w:eastAsiaTheme="minorEastAsia" w:hAnsi="Times New Roman" w:cs="Times New Roman"/>
          <w:sz w:val="23"/>
          <w:szCs w:val="23"/>
          <w:lang w:val="en-US" w:eastAsia="zh-TW"/>
        </w:rPr>
        <w:t xml:space="preserve">VHF </w:t>
      </w:r>
      <w:proofErr w:type="gramStart"/>
      <w:r>
        <w:rPr>
          <w:rFonts w:ascii="Times New Roman" w:eastAsiaTheme="minorEastAsia" w:hAnsi="Times New Roman" w:cs="Times New Roman"/>
          <w:sz w:val="23"/>
          <w:szCs w:val="23"/>
          <w:lang w:val="en-US" w:eastAsia="zh-TW"/>
        </w:rPr>
        <w:t>Channel ...</w:t>
      </w:r>
      <w:proofErr w:type="gramEnd"/>
      <w:r>
        <w:rPr>
          <w:rFonts w:ascii="Times New Roman" w:eastAsiaTheme="minorEastAsia" w:hAnsi="Times New Roman" w:cs="Times New Roman"/>
          <w:sz w:val="23"/>
          <w:szCs w:val="23"/>
          <w:lang w:val="en-US" w:eastAsia="zh-TW"/>
        </w:rPr>
        <w:t xml:space="preserve"> .</w:t>
      </w:r>
    </w:p>
    <w:p w:rsidR="00BF7BFE" w:rsidDel="00004B9B" w:rsidRDefault="00BF7BFE" w:rsidP="00314237">
      <w:pPr>
        <w:adjustRightInd w:val="0"/>
        <w:spacing w:line="293" w:lineRule="exact"/>
        <w:rPr>
          <w:del w:id="202" w:author="CT LAI" w:date="2011-09-20T21:18:00Z"/>
          <w:rFonts w:ascii="Times New Roman" w:eastAsiaTheme="minorEastAsia" w:hAnsi="Times New Roman" w:cs="Times New Roman"/>
          <w:sz w:val="23"/>
          <w:szCs w:val="23"/>
          <w:lang w:val="en-US" w:eastAsia="zh-TW"/>
        </w:rPr>
      </w:pPr>
      <w:del w:id="203" w:author="CT LAI" w:date="2011-09-20T21:24:00Z">
        <w:r w:rsidDel="00BF7BFE">
          <w:rPr>
            <w:rFonts w:ascii="Times New Roman" w:eastAsiaTheme="minorEastAsia" w:hAnsi="Times New Roman" w:cs="Times New Roman"/>
            <w:sz w:val="23"/>
            <w:szCs w:val="23"/>
            <w:lang w:val="en-US" w:eastAsia="zh-TW"/>
          </w:rPr>
          <w:delText>.15    I have lost radar contact.</w:delText>
        </w:r>
      </w:del>
    </w:p>
    <w:p w:rsidR="00004B9B" w:rsidRDefault="00004B9B" w:rsidP="00314237">
      <w:pPr>
        <w:adjustRightInd w:val="0"/>
        <w:spacing w:line="293" w:lineRule="exact"/>
        <w:rPr>
          <w:ins w:id="204" w:author="CT LAI" w:date="2011-09-20T22:19:00Z"/>
          <w:rFonts w:ascii="Times New Roman" w:eastAsiaTheme="minorEastAsia" w:hAnsi="Times New Roman" w:cs="Times New Roman"/>
          <w:sz w:val="23"/>
          <w:szCs w:val="23"/>
          <w:lang w:val="en-US" w:eastAsia="zh-TW"/>
        </w:rPr>
      </w:pPr>
    </w:p>
    <w:p w:rsidR="00004B9B" w:rsidRDefault="00004B9B" w:rsidP="00314237">
      <w:pPr>
        <w:adjustRightInd w:val="0"/>
        <w:spacing w:line="293" w:lineRule="exact"/>
        <w:rPr>
          <w:ins w:id="205" w:author="CT LAI" w:date="2011-09-20T22:19:00Z"/>
          <w:rFonts w:ascii="Times New Roman" w:eastAsiaTheme="minorEastAsia" w:hAnsi="Times New Roman" w:cs="Times New Roman"/>
          <w:sz w:val="23"/>
          <w:szCs w:val="23"/>
          <w:lang w:val="en-US" w:eastAsia="zh-TW"/>
        </w:rPr>
      </w:pPr>
    </w:p>
    <w:p w:rsidR="00004B9B" w:rsidRDefault="00004B9B" w:rsidP="00004B9B">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.2.3 </w:t>
      </w:r>
      <w:r>
        <w:rPr>
          <w:rFonts w:ascii="Times New Roman" w:eastAsiaTheme="minorEastAsia" w:hAnsi="Times New Roman" w:cs="Times New Roman"/>
          <w:b/>
          <w:bCs/>
          <w:sz w:val="23"/>
          <w:szCs w:val="23"/>
          <w:lang w:val="en-US" w:eastAsia="zh-TW"/>
        </w:rPr>
        <w:t>Course (P.52)</w:t>
      </w:r>
    </w:p>
    <w:p w:rsidR="00004B9B" w:rsidRDefault="00004B9B" w:rsidP="00004B9B">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Note: the user of this phrase should be fully aware of the implications of words such</w:t>
      </w:r>
    </w:p>
    <w:p w:rsidR="00004B9B" w:rsidRDefault="00004B9B" w:rsidP="00004B9B">
      <w:pPr>
        <w:adjustRightInd w:val="0"/>
        <w:spacing w:line="293" w:lineRule="exact"/>
        <w:rPr>
          <w:rFonts w:ascii="Times New Roman" w:eastAsiaTheme="minorEastAsia" w:hAnsi="Times New Roman" w:cs="Times New Roman"/>
          <w:sz w:val="23"/>
          <w:szCs w:val="23"/>
          <w:lang w:val="en-US" w:eastAsia="zh-TW"/>
        </w:rPr>
      </w:pPr>
      <w:proofErr w:type="gramStart"/>
      <w:r>
        <w:rPr>
          <w:rFonts w:ascii="Times New Roman" w:eastAsiaTheme="minorEastAsia" w:hAnsi="Times New Roman" w:cs="Times New Roman"/>
          <w:sz w:val="23"/>
          <w:szCs w:val="23"/>
          <w:lang w:val="en-US" w:eastAsia="zh-TW"/>
        </w:rPr>
        <w:t>as</w:t>
      </w:r>
      <w:proofErr w:type="gramEnd"/>
      <w:r>
        <w:rPr>
          <w:rFonts w:ascii="Times New Roman" w:eastAsiaTheme="minorEastAsia" w:hAnsi="Times New Roman" w:cs="Times New Roman"/>
          <w:sz w:val="23"/>
          <w:szCs w:val="23"/>
          <w:lang w:val="en-US" w:eastAsia="zh-TW"/>
        </w:rPr>
        <w:t xml:space="preserve"> "track", "heading" and "course made good".</w:t>
      </w:r>
    </w:p>
    <w:p w:rsidR="00004B9B" w:rsidRDefault="00004B9B" w:rsidP="00004B9B">
      <w:pPr>
        <w:adjustRightInd w:val="0"/>
        <w:spacing w:line="293" w:lineRule="exact"/>
        <w:rPr>
          <w:rFonts w:ascii="Times New Roman" w:eastAsiaTheme="minorEastAsia" w:hAnsi="Times New Roman" w:cs="Times New Roman"/>
          <w:sz w:val="23"/>
          <w:szCs w:val="23"/>
          <w:lang w:val="en-US" w:eastAsia="zh-TW"/>
        </w:rPr>
      </w:pPr>
    </w:p>
    <w:p w:rsidR="00004B9B" w:rsidRDefault="00004B9B" w:rsidP="00004B9B">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.5.1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Advise you</w:t>
      </w:r>
    </w:p>
    <w:p w:rsidR="00004B9B" w:rsidRDefault="00004B9B" w:rsidP="00004B9B">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Keep your present course.</w:t>
      </w:r>
    </w:p>
    <w:p w:rsidR="00004B9B" w:rsidRDefault="00004B9B" w:rsidP="00004B9B">
      <w:pPr>
        <w:adjustRightInd w:val="0"/>
        <w:spacing w:line="293" w:lineRule="exact"/>
        <w:ind w:left="480" w:firstLine="480"/>
        <w:rPr>
          <w:ins w:id="206" w:author="CT LAI" w:date="2011-09-20T22:20:00Z"/>
          <w:rFonts w:ascii="Times New Roman" w:eastAsiaTheme="minorEastAsia" w:hAnsi="Times New Roman" w:cs="Times New Roman"/>
          <w:sz w:val="23"/>
          <w:szCs w:val="23"/>
          <w:lang w:val="en-US" w:eastAsia="zh-TW"/>
        </w:rPr>
      </w:pPr>
      <w:del w:id="207" w:author="CT LAI" w:date="2011-09-20T22:20:00Z">
        <w:r w:rsidDel="00004B9B">
          <w:rPr>
            <w:rFonts w:ascii="Times New Roman" w:eastAsiaTheme="minorEastAsia" w:hAnsi="Times New Roman" w:cs="Times New Roman"/>
            <w:sz w:val="23"/>
            <w:szCs w:val="23"/>
            <w:lang w:val="en-US" w:eastAsia="zh-TW"/>
          </w:rPr>
          <w:delText>~ A new course of … degrees</w:delText>
        </w:r>
      </w:del>
      <w:r>
        <w:rPr>
          <w:rFonts w:ascii="Times New Roman" w:eastAsiaTheme="minorEastAsia" w:hAnsi="Times New Roman" w:cs="Times New Roman"/>
          <w:sz w:val="23"/>
          <w:szCs w:val="23"/>
          <w:lang w:val="en-US" w:eastAsia="zh-TW"/>
        </w:rPr>
        <w:t>.</w:t>
      </w:r>
    </w:p>
    <w:p w:rsidR="00004B9B" w:rsidRDefault="00004B9B" w:rsidP="00004B9B">
      <w:pPr>
        <w:adjustRightInd w:val="0"/>
        <w:spacing w:line="293" w:lineRule="exact"/>
        <w:rPr>
          <w:rFonts w:ascii="Times New Roman" w:eastAsiaTheme="minorEastAsia" w:hAnsi="Times New Roman" w:cs="Times New Roman"/>
          <w:sz w:val="23"/>
          <w:szCs w:val="23"/>
          <w:lang w:val="en-US" w:eastAsia="zh-TW"/>
        </w:rPr>
      </w:pPr>
    </w:p>
    <w:p w:rsidR="00004B9B" w:rsidRDefault="00004B9B" w:rsidP="00004B9B">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.3 </w:t>
      </w:r>
      <w:r>
        <w:rPr>
          <w:rFonts w:ascii="Times New Roman" w:eastAsiaTheme="minorEastAsia" w:hAnsi="Times New Roman" w:cs="Times New Roman"/>
          <w:b/>
          <w:bCs/>
          <w:sz w:val="23"/>
          <w:szCs w:val="23"/>
          <w:lang w:val="en-US" w:eastAsia="zh-TW"/>
        </w:rPr>
        <w:t xml:space="preserve">Traffic </w:t>
      </w:r>
      <w:del w:id="208" w:author="CT LAI" w:date="2011-09-20T22:22:00Z">
        <w:r w:rsidDel="00004B9B">
          <w:rPr>
            <w:rFonts w:ascii="Times New Roman" w:eastAsiaTheme="minorEastAsia" w:hAnsi="Times New Roman" w:cs="Times New Roman"/>
            <w:b/>
            <w:bCs/>
            <w:sz w:val="23"/>
            <w:szCs w:val="23"/>
            <w:lang w:val="en-US" w:eastAsia="zh-TW"/>
          </w:rPr>
          <w:delText>o</w:delText>
        </w:r>
      </w:del>
      <w:ins w:id="209" w:author="CT LAI" w:date="2011-09-20T22:22:00Z">
        <w:r>
          <w:rPr>
            <w:rFonts w:ascii="Times New Roman" w:eastAsiaTheme="minorEastAsia" w:hAnsi="Times New Roman" w:cs="Times New Roman"/>
            <w:b/>
            <w:bCs/>
            <w:sz w:val="23"/>
            <w:szCs w:val="23"/>
            <w:lang w:val="en-US" w:eastAsia="zh-TW"/>
          </w:rPr>
          <w:t>O</w:t>
        </w:r>
      </w:ins>
      <w:r>
        <w:rPr>
          <w:rFonts w:ascii="Times New Roman" w:eastAsiaTheme="minorEastAsia" w:hAnsi="Times New Roman" w:cs="Times New Roman"/>
          <w:b/>
          <w:bCs/>
          <w:sz w:val="23"/>
          <w:szCs w:val="23"/>
          <w:lang w:val="en-US" w:eastAsia="zh-TW"/>
        </w:rPr>
        <w:t xml:space="preserve">rganization </w:t>
      </w:r>
      <w:del w:id="210" w:author="CT LAI" w:date="2011-09-20T22:22:00Z">
        <w:r w:rsidDel="00004B9B">
          <w:rPr>
            <w:rFonts w:ascii="Times New Roman" w:eastAsiaTheme="minorEastAsia" w:hAnsi="Times New Roman" w:cs="Times New Roman"/>
            <w:b/>
            <w:bCs/>
            <w:sz w:val="23"/>
            <w:szCs w:val="23"/>
            <w:lang w:val="en-US" w:eastAsia="zh-TW"/>
          </w:rPr>
          <w:delText>s</w:delText>
        </w:r>
      </w:del>
      <w:ins w:id="211" w:author="CT LAI" w:date="2011-09-20T22:22:00Z">
        <w:r>
          <w:rPr>
            <w:rFonts w:ascii="Times New Roman" w:eastAsiaTheme="minorEastAsia" w:hAnsi="Times New Roman" w:cs="Times New Roman"/>
            <w:b/>
            <w:bCs/>
            <w:sz w:val="23"/>
            <w:szCs w:val="23"/>
            <w:lang w:val="en-US" w:eastAsia="zh-TW"/>
          </w:rPr>
          <w:t>S</w:t>
        </w:r>
      </w:ins>
      <w:r>
        <w:rPr>
          <w:rFonts w:ascii="Times New Roman" w:eastAsiaTheme="minorEastAsia" w:hAnsi="Times New Roman" w:cs="Times New Roman"/>
          <w:b/>
          <w:bCs/>
          <w:sz w:val="23"/>
          <w:szCs w:val="23"/>
          <w:lang w:val="en-US" w:eastAsia="zh-TW"/>
        </w:rPr>
        <w:t>ervice</w:t>
      </w:r>
      <w:ins w:id="212" w:author="CT LAI" w:date="2011-09-20T22:22:00Z">
        <w:r>
          <w:rPr>
            <w:rFonts w:ascii="Times New Roman" w:eastAsiaTheme="minorEastAsia" w:hAnsi="Times New Roman" w:cs="Times New Roman"/>
            <w:b/>
            <w:bCs/>
            <w:sz w:val="23"/>
            <w:szCs w:val="23"/>
            <w:lang w:val="en-US" w:eastAsia="zh-TW"/>
          </w:rPr>
          <w:t xml:space="preserve"> (TOS)</w:t>
        </w:r>
      </w:ins>
    </w:p>
    <w:p w:rsidR="00004B9B" w:rsidRDefault="00004B9B" w:rsidP="00004B9B">
      <w:pPr>
        <w:adjustRightInd w:val="0"/>
        <w:spacing w:line="293" w:lineRule="exact"/>
        <w:rPr>
          <w:rFonts w:ascii="Times New Roman" w:eastAsiaTheme="minorEastAsia" w:hAnsi="Times New Roman" w:cs="Times New Roman"/>
          <w:b/>
          <w:bCs/>
          <w:sz w:val="23"/>
          <w:szCs w:val="23"/>
          <w:lang w:val="en-US" w:eastAsia="zh-TW"/>
        </w:rPr>
      </w:pPr>
    </w:p>
    <w:p w:rsidR="00293A4B" w:rsidRDefault="00293A4B" w:rsidP="00293A4B">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.3.4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Enforcement (P54)</w:t>
      </w:r>
    </w:p>
    <w:p w:rsidR="00293A4B" w:rsidRDefault="00293A4B" w:rsidP="00293A4B">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.1 </w:t>
      </w:r>
      <w:r>
        <w:rPr>
          <w:rFonts w:ascii="Times New Roman" w:eastAsiaTheme="minorEastAsia" w:hAnsi="Times New Roman" w:cs="Times New Roman"/>
          <w:sz w:val="23"/>
          <w:szCs w:val="23"/>
          <w:lang w:val="en-US" w:eastAsia="zh-TW"/>
        </w:rPr>
        <w:tab/>
        <w:t>According to my radar, your course does not comply with Rule 10 of the COLREGs.</w:t>
      </w:r>
    </w:p>
    <w:p w:rsidR="00004B9B" w:rsidRDefault="00293A4B" w:rsidP="00293A4B">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w:t>
      </w:r>
      <w:del w:id="213" w:author="CT LAI" w:date="2011-09-20T22:32:00Z">
        <w:r w:rsidDel="00293A4B">
          <w:rPr>
            <w:rFonts w:ascii="Times New Roman" w:eastAsiaTheme="minorEastAsia" w:hAnsi="Times New Roman" w:cs="Times New Roman"/>
            <w:sz w:val="23"/>
            <w:szCs w:val="23"/>
            <w:lang w:val="en-US" w:eastAsia="zh-TW"/>
          </w:rPr>
          <w:delText xml:space="preserve">2 </w:delText>
        </w:r>
        <w:r w:rsidDel="00293A4B">
          <w:rPr>
            <w:rFonts w:ascii="Times New Roman" w:eastAsiaTheme="minorEastAsia" w:hAnsi="Times New Roman" w:cs="Times New Roman"/>
            <w:sz w:val="23"/>
            <w:szCs w:val="23"/>
            <w:lang w:val="en-US" w:eastAsia="zh-TW"/>
          </w:rPr>
          <w:tab/>
          <w:delText>Your actions will be reported to the Authorities.</w:delText>
        </w:r>
      </w:del>
      <w:r w:rsidR="00004B9B">
        <w:rPr>
          <w:rFonts w:ascii="Times New Roman" w:eastAsiaTheme="minorEastAsia" w:hAnsi="Times New Roman" w:cs="Times New Roman"/>
          <w:b/>
          <w:bCs/>
          <w:sz w:val="23"/>
          <w:szCs w:val="23"/>
          <w:lang w:val="en-US" w:eastAsia="zh-TW"/>
        </w:rPr>
        <w:t xml:space="preserve"> </w:t>
      </w:r>
    </w:p>
    <w:p w:rsidR="00004B9B" w:rsidRDefault="00293A4B" w:rsidP="00004B9B">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.10</w:t>
      </w:r>
      <w:r>
        <w:rPr>
          <w:rFonts w:ascii="Times New Roman" w:eastAsiaTheme="minorEastAsia" w:hAnsi="Times New Roman" w:cs="Times New Roman"/>
          <w:sz w:val="23"/>
          <w:szCs w:val="23"/>
          <w:lang w:val="en-US" w:eastAsia="zh-TW"/>
        </w:rPr>
        <w:tab/>
        <w:t xml:space="preserve">Fairway </w:t>
      </w:r>
      <w:ins w:id="214" w:author="CT LAI" w:date="2011-09-20T22:34:00Z">
        <w:r>
          <w:rPr>
            <w:rFonts w:ascii="Times New Roman" w:eastAsiaTheme="minorEastAsia" w:hAnsi="Times New Roman" w:cs="Times New Roman"/>
            <w:sz w:val="23"/>
            <w:szCs w:val="23"/>
            <w:lang w:val="en-US" w:eastAsia="zh-TW"/>
          </w:rPr>
          <w:t xml:space="preserve">maximum permitted </w:t>
        </w:r>
      </w:ins>
      <w:r>
        <w:rPr>
          <w:rFonts w:ascii="Times New Roman" w:eastAsiaTheme="minorEastAsia" w:hAnsi="Times New Roman" w:cs="Times New Roman"/>
          <w:sz w:val="23"/>
          <w:szCs w:val="23"/>
          <w:lang w:val="en-US" w:eastAsia="zh-TW"/>
        </w:rPr>
        <w:t>speed is... knots.</w:t>
      </w:r>
    </w:p>
    <w:p w:rsidR="009439DE" w:rsidRDefault="009439DE" w:rsidP="00004B9B">
      <w:pPr>
        <w:adjustRightInd w:val="0"/>
        <w:spacing w:line="293" w:lineRule="exact"/>
        <w:rPr>
          <w:rFonts w:ascii="Times New Roman" w:eastAsiaTheme="minorEastAsia" w:hAnsi="Times New Roman" w:cs="Times New Roman"/>
          <w:sz w:val="23"/>
          <w:szCs w:val="23"/>
          <w:lang w:val="en-US" w:eastAsia="zh-TW"/>
        </w:rPr>
      </w:pPr>
    </w:p>
    <w:p w:rsidR="009439DE" w:rsidRDefault="009439DE" w:rsidP="00004B9B">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.3.5 </w:t>
      </w:r>
      <w:r w:rsidR="0029213A">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Avoiding dangerous situations, providing safe movements</w:t>
      </w:r>
    </w:p>
    <w:p w:rsidR="00293A4B" w:rsidRDefault="009439DE" w:rsidP="00004B9B">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.12 </w:t>
      </w:r>
      <w:r>
        <w:rPr>
          <w:rFonts w:ascii="Times New Roman" w:eastAsiaTheme="minorEastAsia" w:hAnsi="Times New Roman" w:cs="Times New Roman"/>
          <w:sz w:val="23"/>
          <w:szCs w:val="23"/>
          <w:lang w:val="en-US" w:eastAsia="zh-TW"/>
        </w:rPr>
        <w:tab/>
        <w:t>You are proceeding at a dangerous speed.</w:t>
      </w:r>
      <w:ins w:id="215" w:author="CT LAI" w:date="2011-09-20T22:40:00Z">
        <w:r w:rsidRPr="009439DE">
          <w:rPr>
            <w:rFonts w:ascii="Times New Roman" w:eastAsiaTheme="minorEastAsia" w:hAnsi="Times New Roman" w:cs="Times New Roman"/>
            <w:sz w:val="23"/>
            <w:szCs w:val="23"/>
            <w:lang w:val="en-US" w:eastAsia="zh-TW"/>
          </w:rPr>
          <w:t xml:space="preserve"> </w:t>
        </w:r>
        <w:r>
          <w:rPr>
            <w:rFonts w:ascii="Times New Roman" w:eastAsiaTheme="minorEastAsia" w:hAnsi="Times New Roman" w:cs="Times New Roman"/>
            <w:sz w:val="23"/>
            <w:szCs w:val="23"/>
            <w:lang w:val="en-US" w:eastAsia="zh-TW"/>
          </w:rPr>
          <w:t>(Increase/reduce your speed)</w:t>
        </w:r>
      </w:ins>
    </w:p>
    <w:p w:rsidR="009439DE" w:rsidRDefault="009439DE" w:rsidP="00004B9B">
      <w:pPr>
        <w:adjustRightInd w:val="0"/>
        <w:spacing w:line="293" w:lineRule="exact"/>
        <w:rPr>
          <w:ins w:id="216" w:author="CT LAI" w:date="2011-09-21T16:12:00Z"/>
          <w:rFonts w:ascii="Times New Roman" w:eastAsiaTheme="minorEastAsia" w:hAnsi="Times New Roman" w:cs="Times New Roman"/>
          <w:sz w:val="23"/>
          <w:szCs w:val="23"/>
          <w:lang w:val="en-US" w:eastAsia="zh-TW"/>
        </w:rPr>
      </w:pPr>
    </w:p>
    <w:p w:rsidR="0029213A" w:rsidRDefault="0029213A" w:rsidP="00004B9B">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.3.5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Avoiding dangerous situations, providing safe movements (P.55)</w:t>
      </w:r>
    </w:p>
    <w:p w:rsidR="0029213A" w:rsidDel="0029213A" w:rsidRDefault="0029213A" w:rsidP="00004B9B">
      <w:pPr>
        <w:adjustRightInd w:val="0"/>
        <w:spacing w:line="293" w:lineRule="exact"/>
        <w:rPr>
          <w:del w:id="217" w:author="CT LAI" w:date="2011-09-21T16:13:00Z"/>
          <w:rFonts w:ascii="Times New Roman" w:eastAsiaTheme="minorEastAsia" w:hAnsi="Times New Roman" w:cs="Times New Roman"/>
          <w:b/>
          <w:bCs/>
          <w:sz w:val="23"/>
          <w:szCs w:val="23"/>
          <w:lang w:val="en-US" w:eastAsia="zh-TW"/>
        </w:rPr>
      </w:pPr>
      <w:del w:id="218" w:author="CT LAI" w:date="2011-09-21T16:13:00Z">
        <w:r w:rsidDel="0029213A">
          <w:rPr>
            <w:rFonts w:ascii="Times New Roman" w:eastAsiaTheme="minorEastAsia" w:hAnsi="Times New Roman" w:cs="Times New Roman"/>
            <w:sz w:val="23"/>
            <w:szCs w:val="23"/>
            <w:lang w:val="en-US" w:eastAsia="zh-TW"/>
          </w:rPr>
          <w:delText>.19</w:delText>
        </w:r>
        <w:r w:rsidDel="0029213A">
          <w:rPr>
            <w:rFonts w:ascii="Times New Roman" w:eastAsiaTheme="minorEastAsia" w:hAnsi="Times New Roman" w:cs="Times New Roman"/>
            <w:sz w:val="23"/>
            <w:szCs w:val="23"/>
            <w:lang w:val="en-US" w:eastAsia="zh-TW"/>
          </w:rPr>
          <w:tab/>
          <w:delText>Stop engines.</w:delText>
        </w:r>
      </w:del>
    </w:p>
    <w:p w:rsidR="0029213A" w:rsidRDefault="0029213A" w:rsidP="00004B9B">
      <w:pPr>
        <w:adjustRightInd w:val="0"/>
        <w:spacing w:line="293" w:lineRule="exact"/>
        <w:rPr>
          <w:rFonts w:ascii="Times New Roman" w:eastAsiaTheme="minorEastAsia" w:hAnsi="Times New Roman" w:cs="Times New Roman"/>
          <w:sz w:val="23"/>
          <w:szCs w:val="23"/>
          <w:lang w:val="en-US" w:eastAsia="zh-TW"/>
        </w:rPr>
      </w:pPr>
    </w:p>
    <w:p w:rsidR="009439DE" w:rsidRDefault="009439DE" w:rsidP="00004B9B">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.3 </w:t>
      </w:r>
      <w:r w:rsidR="007475E6">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Pilot request</w:t>
      </w:r>
      <w:r w:rsidR="007475E6">
        <w:rPr>
          <w:rFonts w:ascii="Times New Roman" w:eastAsiaTheme="minorEastAsia" w:hAnsi="Times New Roman" w:cs="Times New Roman"/>
          <w:b/>
          <w:bCs/>
          <w:sz w:val="23"/>
          <w:szCs w:val="23"/>
          <w:lang w:val="en-US" w:eastAsia="zh-TW"/>
        </w:rPr>
        <w:t xml:space="preserve"> (P.56)</w:t>
      </w:r>
    </w:p>
    <w:p w:rsidR="007475E6" w:rsidRDefault="007475E6" w:rsidP="00004B9B">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.6 </w:t>
      </w:r>
      <w:r>
        <w:rPr>
          <w:rFonts w:ascii="Times New Roman" w:eastAsiaTheme="minorEastAsia" w:hAnsi="Times New Roman" w:cs="Times New Roman"/>
          <w:sz w:val="23"/>
          <w:szCs w:val="23"/>
          <w:lang w:val="en-US" w:eastAsia="zh-TW"/>
        </w:rPr>
        <w:tab/>
        <w:t xml:space="preserve">What is </w:t>
      </w:r>
      <w:ins w:id="219" w:author="CT LAI" w:date="2011-09-20T22:51:00Z">
        <w:r>
          <w:rPr>
            <w:rFonts w:ascii="Times New Roman" w:eastAsiaTheme="minorEastAsia" w:hAnsi="Times New Roman" w:cs="Times New Roman"/>
            <w:sz w:val="23"/>
            <w:szCs w:val="23"/>
            <w:lang w:val="en-US" w:eastAsia="zh-TW"/>
          </w:rPr>
          <w:t xml:space="preserve">the </w:t>
        </w:r>
      </w:ins>
      <w:r>
        <w:rPr>
          <w:rFonts w:ascii="Times New Roman" w:eastAsiaTheme="minorEastAsia" w:hAnsi="Times New Roman" w:cs="Times New Roman"/>
          <w:sz w:val="23"/>
          <w:szCs w:val="23"/>
          <w:lang w:val="en-US" w:eastAsia="zh-TW"/>
        </w:rPr>
        <w:t>local time</w:t>
      </w:r>
      <w:ins w:id="220" w:author="CT LAI" w:date="2011-09-20T22:51:00Z">
        <w:r>
          <w:rPr>
            <w:rFonts w:ascii="Times New Roman" w:eastAsiaTheme="minorEastAsia" w:hAnsi="Times New Roman" w:cs="Times New Roman"/>
            <w:sz w:val="23"/>
            <w:szCs w:val="23"/>
            <w:lang w:val="en-US" w:eastAsia="zh-TW"/>
          </w:rPr>
          <w:t xml:space="preserve"> now</w:t>
        </w:r>
      </w:ins>
      <w:r>
        <w:rPr>
          <w:rFonts w:ascii="Times New Roman" w:eastAsiaTheme="minorEastAsia" w:hAnsi="Times New Roman" w:cs="Times New Roman"/>
          <w:sz w:val="23"/>
          <w:szCs w:val="23"/>
          <w:lang w:val="en-US" w:eastAsia="zh-TW"/>
        </w:rPr>
        <w:t>?</w:t>
      </w:r>
    </w:p>
    <w:p w:rsidR="00A2421E" w:rsidRDefault="00A2421E" w:rsidP="00A2421E">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.21 </w:t>
      </w:r>
      <w:r>
        <w:rPr>
          <w:rFonts w:ascii="Times New Roman" w:eastAsiaTheme="minorEastAsia" w:hAnsi="Times New Roman" w:cs="Times New Roman"/>
          <w:sz w:val="23"/>
          <w:szCs w:val="23"/>
          <w:lang w:val="en-US" w:eastAsia="zh-TW"/>
        </w:rPr>
        <w:tab/>
        <w:t xml:space="preserve">Do you </w:t>
      </w:r>
      <w:del w:id="221" w:author="CT LAI" w:date="2011-09-20T22:56:00Z">
        <w:r w:rsidDel="00A2421E">
          <w:rPr>
            <w:rFonts w:ascii="Times New Roman" w:eastAsiaTheme="minorEastAsia" w:hAnsi="Times New Roman" w:cs="Times New Roman"/>
            <w:sz w:val="23"/>
            <w:szCs w:val="23"/>
            <w:lang w:val="en-US" w:eastAsia="zh-TW"/>
          </w:rPr>
          <w:delText xml:space="preserve">accept </w:delText>
        </w:r>
      </w:del>
      <w:ins w:id="222" w:author="CT LAI" w:date="2011-09-20T22:56:00Z">
        <w:r>
          <w:rPr>
            <w:rFonts w:ascii="Times New Roman" w:eastAsiaTheme="minorEastAsia" w:hAnsi="Times New Roman" w:cs="Times New Roman"/>
            <w:sz w:val="23"/>
            <w:szCs w:val="23"/>
            <w:lang w:val="en-US" w:eastAsia="zh-TW"/>
          </w:rPr>
          <w:t xml:space="preserve">require </w:t>
        </w:r>
      </w:ins>
      <w:r>
        <w:rPr>
          <w:rFonts w:ascii="Times New Roman" w:eastAsiaTheme="minorEastAsia" w:hAnsi="Times New Roman" w:cs="Times New Roman"/>
          <w:sz w:val="23"/>
          <w:szCs w:val="23"/>
          <w:lang w:val="en-US" w:eastAsia="zh-TW"/>
        </w:rPr>
        <w:t>shore-based navigational assistance from VTS Centre?</w:t>
      </w:r>
    </w:p>
    <w:p w:rsidR="00A2421E" w:rsidRDefault="00A2421E" w:rsidP="00A2421E">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.21.1 Yes, I </w:t>
      </w:r>
      <w:del w:id="223" w:author="CT LAI" w:date="2011-09-20T22:56:00Z">
        <w:r w:rsidDel="00A2421E">
          <w:rPr>
            <w:rFonts w:ascii="Times New Roman" w:eastAsiaTheme="minorEastAsia" w:hAnsi="Times New Roman" w:cs="Times New Roman"/>
            <w:sz w:val="23"/>
            <w:szCs w:val="23"/>
            <w:lang w:val="en-US" w:eastAsia="zh-TW"/>
          </w:rPr>
          <w:delText xml:space="preserve">accept </w:delText>
        </w:r>
      </w:del>
      <w:ins w:id="224" w:author="CT LAI" w:date="2011-09-20T22:56:00Z">
        <w:r>
          <w:rPr>
            <w:rFonts w:ascii="Times New Roman" w:eastAsiaTheme="minorEastAsia" w:hAnsi="Times New Roman" w:cs="Times New Roman"/>
            <w:sz w:val="23"/>
            <w:szCs w:val="23"/>
            <w:lang w:val="en-US" w:eastAsia="zh-TW"/>
          </w:rPr>
          <w:t xml:space="preserve">require </w:t>
        </w:r>
      </w:ins>
      <w:r>
        <w:rPr>
          <w:rFonts w:ascii="Times New Roman" w:eastAsiaTheme="minorEastAsia" w:hAnsi="Times New Roman" w:cs="Times New Roman"/>
          <w:sz w:val="23"/>
          <w:szCs w:val="23"/>
          <w:lang w:val="en-US" w:eastAsia="zh-TW"/>
        </w:rPr>
        <w:t>shore-based navigational assistance.</w:t>
      </w:r>
    </w:p>
    <w:p w:rsidR="00A2421E" w:rsidRDefault="00A2421E" w:rsidP="00A2421E">
      <w:pPr>
        <w:adjustRightInd w:val="0"/>
        <w:spacing w:line="293" w:lineRule="exact"/>
        <w:rPr>
          <w:rFonts w:ascii="Times New Roman"/>
          <w:color w:val="000000"/>
          <w:sz w:val="24"/>
        </w:rPr>
      </w:pPr>
      <w:r>
        <w:rPr>
          <w:rFonts w:ascii="Times New Roman" w:eastAsiaTheme="minorEastAsia" w:hAnsi="Times New Roman" w:cs="Times New Roman"/>
          <w:sz w:val="23"/>
          <w:szCs w:val="23"/>
          <w:lang w:val="en-US" w:eastAsia="zh-TW"/>
        </w:rPr>
        <w:t xml:space="preserve">.21.2 No, I do not </w:t>
      </w:r>
      <w:del w:id="225" w:author="CT LAI" w:date="2011-09-20T22:57:00Z">
        <w:r w:rsidDel="00A2421E">
          <w:rPr>
            <w:rFonts w:ascii="Times New Roman" w:eastAsiaTheme="minorEastAsia" w:hAnsi="Times New Roman" w:cs="Times New Roman"/>
            <w:sz w:val="23"/>
            <w:szCs w:val="23"/>
            <w:lang w:val="en-US" w:eastAsia="zh-TW"/>
          </w:rPr>
          <w:delText xml:space="preserve">accept </w:delText>
        </w:r>
      </w:del>
      <w:ins w:id="226" w:author="CT LAI" w:date="2011-09-20T22:57:00Z">
        <w:r>
          <w:rPr>
            <w:rFonts w:ascii="Times New Roman" w:eastAsiaTheme="minorEastAsia" w:hAnsi="Times New Roman" w:cs="Times New Roman"/>
            <w:sz w:val="23"/>
            <w:szCs w:val="23"/>
            <w:lang w:val="en-US" w:eastAsia="zh-TW"/>
          </w:rPr>
          <w:t xml:space="preserve"> require </w:t>
        </w:r>
      </w:ins>
      <w:r>
        <w:rPr>
          <w:rFonts w:ascii="Times New Roman" w:eastAsiaTheme="minorEastAsia" w:hAnsi="Times New Roman" w:cs="Times New Roman"/>
          <w:sz w:val="23"/>
          <w:szCs w:val="23"/>
          <w:lang w:val="en-US" w:eastAsia="zh-TW"/>
        </w:rPr>
        <w:t>shore-based navigational assistance.</w:t>
      </w:r>
    </w:p>
    <w:p w:rsidR="00293A4B" w:rsidRDefault="00293A4B" w:rsidP="00004B9B">
      <w:pPr>
        <w:adjustRightInd w:val="0"/>
        <w:spacing w:line="293" w:lineRule="exact"/>
        <w:rPr>
          <w:rFonts w:ascii="Times New Roman"/>
          <w:color w:val="000000"/>
          <w:sz w:val="24"/>
        </w:rPr>
      </w:pPr>
    </w:p>
    <w:p w:rsidR="00FA5CE2" w:rsidRDefault="00FA5CE2" w:rsidP="00FA5CE2">
      <w:pPr>
        <w:widowControl w:val="0"/>
        <w:autoSpaceDE w:val="0"/>
        <w:autoSpaceDN w:val="0"/>
        <w:adjustRightInd w:val="0"/>
        <w:rPr>
          <w:rFonts w:ascii="Times New Roman" w:eastAsiaTheme="minorEastAsia" w:hAnsi="Times New Roman" w:cs="Times New Roman"/>
          <w:b/>
          <w:bCs/>
          <w:sz w:val="24"/>
          <w:szCs w:val="24"/>
          <w:lang w:val="en-US" w:eastAsia="zh-TW"/>
        </w:rPr>
      </w:pPr>
      <w:r>
        <w:rPr>
          <w:rFonts w:ascii="Times New Roman" w:eastAsiaTheme="minorEastAsia" w:hAnsi="Times New Roman" w:cs="Times New Roman"/>
          <w:b/>
          <w:bCs/>
          <w:sz w:val="24"/>
          <w:szCs w:val="24"/>
          <w:lang w:val="en-US" w:eastAsia="zh-TW"/>
        </w:rPr>
        <w:t>Appendix to A1 - External Communication Phrases (P.57)</w:t>
      </w:r>
    </w:p>
    <w:p w:rsidR="00FA5CE2" w:rsidRDefault="00FA5CE2" w:rsidP="00FA5CE2">
      <w:pPr>
        <w:widowControl w:val="0"/>
        <w:autoSpaceDE w:val="0"/>
        <w:autoSpaceDN w:val="0"/>
        <w:adjustRightInd w:val="0"/>
        <w:rPr>
          <w:rFonts w:ascii="Times New Roman" w:eastAsiaTheme="minorEastAsia" w:hAnsi="Times New Roman" w:cs="Times New Roman"/>
          <w:b/>
          <w:bCs/>
          <w:sz w:val="24"/>
          <w:szCs w:val="24"/>
          <w:lang w:val="en-US" w:eastAsia="zh-TW"/>
        </w:rPr>
      </w:pPr>
      <w:r>
        <w:rPr>
          <w:rFonts w:ascii="Times New Roman" w:eastAsiaTheme="minorEastAsia" w:hAnsi="Times New Roman" w:cs="Times New Roman"/>
          <w:b/>
          <w:bCs/>
          <w:sz w:val="24"/>
          <w:szCs w:val="24"/>
          <w:lang w:val="en-US" w:eastAsia="zh-TW"/>
        </w:rPr>
        <w:lastRenderedPageBreak/>
        <w:t>Standard GMDSS Messages</w:t>
      </w: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For further details, see ITU Manual for use by the Maritime Mobile and Maritime Mobile</w:t>
      </w: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proofErr w:type="gramStart"/>
      <w:r>
        <w:rPr>
          <w:rFonts w:ascii="Times New Roman" w:eastAsiaTheme="minorEastAsia" w:hAnsi="Times New Roman" w:cs="Times New Roman"/>
          <w:sz w:val="24"/>
          <w:szCs w:val="24"/>
          <w:lang w:val="en-US" w:eastAsia="zh-TW"/>
        </w:rPr>
        <w:t>Satellite Services, Geneva.</w:t>
      </w:r>
      <w:proofErr w:type="gramEnd"/>
    </w:p>
    <w:p w:rsidR="00FA5CE2" w:rsidRDefault="00FA5CE2" w:rsidP="00FA5CE2">
      <w:pPr>
        <w:widowControl w:val="0"/>
        <w:autoSpaceDE w:val="0"/>
        <w:autoSpaceDN w:val="0"/>
        <w:adjustRightInd w:val="0"/>
        <w:rPr>
          <w:rFonts w:ascii="Times New Roman" w:eastAsiaTheme="minorEastAsia" w:hAnsi="Times New Roman" w:cs="Times New Roman"/>
          <w:b/>
          <w:bCs/>
          <w:sz w:val="24"/>
          <w:szCs w:val="24"/>
          <w:lang w:val="en-US" w:eastAsia="zh-TW"/>
        </w:rPr>
      </w:pPr>
    </w:p>
    <w:p w:rsidR="00FA5CE2" w:rsidRDefault="00FA5CE2" w:rsidP="00FA5CE2">
      <w:pPr>
        <w:widowControl w:val="0"/>
        <w:autoSpaceDE w:val="0"/>
        <w:autoSpaceDN w:val="0"/>
        <w:adjustRightInd w:val="0"/>
        <w:rPr>
          <w:rFonts w:ascii="Times New Roman" w:eastAsiaTheme="minorEastAsia" w:hAnsi="Times New Roman" w:cs="Times New Roman"/>
          <w:b/>
          <w:bCs/>
          <w:sz w:val="24"/>
          <w:szCs w:val="24"/>
          <w:lang w:val="en-US" w:eastAsia="zh-TW"/>
        </w:rPr>
      </w:pPr>
      <w:r>
        <w:rPr>
          <w:rFonts w:ascii="Times New Roman" w:eastAsiaTheme="minorEastAsia" w:hAnsi="Times New Roman" w:cs="Times New Roman"/>
          <w:b/>
          <w:bCs/>
          <w:sz w:val="24"/>
          <w:szCs w:val="24"/>
          <w:lang w:val="en-US" w:eastAsia="zh-TW"/>
        </w:rPr>
        <w:t>1 Standard distress message</w:t>
      </w: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p>
    <w:p w:rsidR="00FA5CE2" w:rsidRDefault="00FA5CE2" w:rsidP="00FA5CE2">
      <w:pPr>
        <w:widowControl w:val="0"/>
        <w:autoSpaceDE w:val="0"/>
        <w:autoSpaceDN w:val="0"/>
        <w:adjustRightInd w:val="0"/>
        <w:rPr>
          <w:rFonts w:ascii="Times New Roman" w:eastAsiaTheme="minorEastAsia" w:hAnsi="Times New Roman" w:cs="Times New Roman"/>
          <w:b/>
          <w:bCs/>
          <w:sz w:val="24"/>
          <w:szCs w:val="24"/>
          <w:lang w:val="en-US" w:eastAsia="zh-TW"/>
        </w:rPr>
      </w:pPr>
      <w:r>
        <w:rPr>
          <w:rFonts w:ascii="Times New Roman" w:eastAsiaTheme="minorEastAsia" w:hAnsi="Times New Roman" w:cs="Times New Roman"/>
          <w:sz w:val="24"/>
          <w:szCs w:val="24"/>
          <w:lang w:val="en-US" w:eastAsia="zh-TW"/>
        </w:rPr>
        <w:t xml:space="preserve">.1 </w:t>
      </w:r>
      <w:proofErr w:type="gramStart"/>
      <w:r>
        <w:rPr>
          <w:rFonts w:ascii="Times New Roman" w:eastAsiaTheme="minorEastAsia" w:hAnsi="Times New Roman" w:cs="Times New Roman"/>
          <w:b/>
          <w:bCs/>
          <w:sz w:val="24"/>
          <w:szCs w:val="24"/>
          <w:lang w:val="en-US" w:eastAsia="zh-TW"/>
        </w:rPr>
        <w:t>Structure</w:t>
      </w:r>
      <w:proofErr w:type="gramEnd"/>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Upon receipt of a DSC Distress Alert acknowledgement the vessel in distress should</w:t>
      </w: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proofErr w:type="gramStart"/>
      <w:r>
        <w:rPr>
          <w:rFonts w:ascii="Times New Roman" w:eastAsiaTheme="minorEastAsia" w:hAnsi="Times New Roman" w:cs="Times New Roman"/>
          <w:sz w:val="24"/>
          <w:szCs w:val="24"/>
          <w:lang w:val="en-US" w:eastAsia="zh-TW"/>
        </w:rPr>
        <w:t>commence</w:t>
      </w:r>
      <w:proofErr w:type="gramEnd"/>
      <w:r>
        <w:rPr>
          <w:rFonts w:ascii="Times New Roman" w:eastAsiaTheme="minorEastAsia" w:hAnsi="Times New Roman" w:cs="Times New Roman"/>
          <w:sz w:val="24"/>
          <w:szCs w:val="24"/>
          <w:lang w:val="en-US" w:eastAsia="zh-TW"/>
        </w:rPr>
        <w:t xml:space="preserve"> the distress traffic on one of the international distress traffic frequencies such</w:t>
      </w: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proofErr w:type="gramStart"/>
      <w:r>
        <w:rPr>
          <w:rFonts w:ascii="Times New Roman" w:eastAsiaTheme="minorEastAsia" w:hAnsi="Times New Roman" w:cs="Times New Roman"/>
          <w:sz w:val="24"/>
          <w:szCs w:val="24"/>
          <w:lang w:val="en-US" w:eastAsia="zh-TW"/>
        </w:rPr>
        <w:t>as</w:t>
      </w:r>
      <w:proofErr w:type="gramEnd"/>
      <w:r>
        <w:rPr>
          <w:rFonts w:ascii="Times New Roman" w:eastAsiaTheme="minorEastAsia" w:hAnsi="Times New Roman" w:cs="Times New Roman"/>
          <w:sz w:val="24"/>
          <w:szCs w:val="24"/>
          <w:lang w:val="en-US" w:eastAsia="zh-TW"/>
        </w:rPr>
        <w:t xml:space="preserve"> VHF Channel 16 or frequency 2182 kHz (if not automatically controlled) as follows:</w:t>
      </w: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MAYDAY </w:t>
      </w:r>
      <w:ins w:id="227" w:author="CT LAI" w:date="2011-09-21T16:26:00Z">
        <w:r>
          <w:rPr>
            <w:rFonts w:ascii="Times New Roman" w:eastAsiaTheme="minorEastAsia" w:hAnsi="Times New Roman" w:cs="Times New Roman"/>
            <w:sz w:val="24"/>
            <w:szCs w:val="24"/>
            <w:lang w:val="en-US" w:eastAsia="zh-TW"/>
          </w:rPr>
          <w:t>(repeated three times)</w:t>
        </w:r>
      </w:ins>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THIS IS</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 </w:t>
      </w:r>
      <w:proofErr w:type="gramStart"/>
      <w:r>
        <w:rPr>
          <w:rFonts w:ascii="Times New Roman" w:eastAsiaTheme="minorEastAsia" w:hAnsi="Times New Roman" w:cs="Times New Roman"/>
          <w:sz w:val="24"/>
          <w:szCs w:val="24"/>
          <w:lang w:val="en-US" w:eastAsia="zh-TW"/>
        </w:rPr>
        <w:t>the</w:t>
      </w:r>
      <w:proofErr w:type="gramEnd"/>
      <w:r>
        <w:rPr>
          <w:rFonts w:ascii="Times New Roman" w:eastAsiaTheme="minorEastAsia" w:hAnsi="Times New Roman" w:cs="Times New Roman"/>
          <w:sz w:val="24"/>
          <w:szCs w:val="24"/>
          <w:lang w:val="en-US" w:eastAsia="zh-TW"/>
        </w:rPr>
        <w:t xml:space="preserve"> 9-digit Maritime Mobile Service Identity code (MMSI) plus name / call sign</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proofErr w:type="gramStart"/>
      <w:r>
        <w:rPr>
          <w:rFonts w:ascii="Times New Roman" w:eastAsiaTheme="minorEastAsia" w:hAnsi="Times New Roman" w:cs="Times New Roman"/>
          <w:sz w:val="24"/>
          <w:szCs w:val="24"/>
          <w:lang w:val="en-US" w:eastAsia="zh-TW"/>
        </w:rPr>
        <w:t>or</w:t>
      </w:r>
      <w:proofErr w:type="gramEnd"/>
      <w:r>
        <w:rPr>
          <w:rFonts w:ascii="Times New Roman" w:eastAsiaTheme="minorEastAsia" w:hAnsi="Times New Roman" w:cs="Times New Roman"/>
          <w:sz w:val="24"/>
          <w:szCs w:val="24"/>
          <w:lang w:val="en-US" w:eastAsia="zh-TW"/>
        </w:rPr>
        <w:t xml:space="preserve"> other identification of the vessel calling</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 </w:t>
      </w:r>
      <w:proofErr w:type="gramStart"/>
      <w:r>
        <w:rPr>
          <w:rFonts w:ascii="Times New Roman" w:eastAsiaTheme="minorEastAsia" w:hAnsi="Times New Roman" w:cs="Times New Roman"/>
          <w:sz w:val="24"/>
          <w:szCs w:val="24"/>
          <w:lang w:val="en-US" w:eastAsia="zh-TW"/>
        </w:rPr>
        <w:t>the</w:t>
      </w:r>
      <w:proofErr w:type="gramEnd"/>
      <w:r>
        <w:rPr>
          <w:rFonts w:ascii="Times New Roman" w:eastAsiaTheme="minorEastAsia" w:hAnsi="Times New Roman" w:cs="Times New Roman"/>
          <w:sz w:val="24"/>
          <w:szCs w:val="24"/>
          <w:lang w:val="en-US" w:eastAsia="zh-TW"/>
        </w:rPr>
        <w:t xml:space="preserve"> position of the vessel</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 </w:t>
      </w:r>
      <w:proofErr w:type="gramStart"/>
      <w:r>
        <w:rPr>
          <w:rFonts w:ascii="Times New Roman" w:eastAsiaTheme="minorEastAsia" w:hAnsi="Times New Roman" w:cs="Times New Roman"/>
          <w:sz w:val="24"/>
          <w:szCs w:val="24"/>
          <w:lang w:val="en-US" w:eastAsia="zh-TW"/>
        </w:rPr>
        <w:t>the</w:t>
      </w:r>
      <w:proofErr w:type="gramEnd"/>
      <w:r>
        <w:rPr>
          <w:rFonts w:ascii="Times New Roman" w:eastAsiaTheme="minorEastAsia" w:hAnsi="Times New Roman" w:cs="Times New Roman"/>
          <w:sz w:val="24"/>
          <w:szCs w:val="24"/>
          <w:lang w:val="en-US" w:eastAsia="zh-TW"/>
        </w:rPr>
        <w:t xml:space="preserve"> nature of distress</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 </w:t>
      </w:r>
      <w:proofErr w:type="gramStart"/>
      <w:r>
        <w:rPr>
          <w:rFonts w:ascii="Times New Roman" w:eastAsiaTheme="minorEastAsia" w:hAnsi="Times New Roman" w:cs="Times New Roman"/>
          <w:sz w:val="24"/>
          <w:szCs w:val="24"/>
          <w:lang w:val="en-US" w:eastAsia="zh-TW"/>
        </w:rPr>
        <w:t>the</w:t>
      </w:r>
      <w:proofErr w:type="gramEnd"/>
      <w:r>
        <w:rPr>
          <w:rFonts w:ascii="Times New Roman" w:eastAsiaTheme="minorEastAsia" w:hAnsi="Times New Roman" w:cs="Times New Roman"/>
          <w:sz w:val="24"/>
          <w:szCs w:val="24"/>
          <w:lang w:val="en-US" w:eastAsia="zh-TW"/>
        </w:rPr>
        <w:t xml:space="preserve"> assistance required</w:t>
      </w:r>
    </w:p>
    <w:p w:rsidR="00293A4B" w:rsidRDefault="00FA5CE2" w:rsidP="00FA5CE2">
      <w:pPr>
        <w:adjustRightInd w:val="0"/>
        <w:spacing w:line="293" w:lineRule="exact"/>
        <w:ind w:firstLine="480"/>
        <w:rPr>
          <w:rFonts w:ascii="Times New Roman"/>
          <w:color w:val="000000"/>
          <w:sz w:val="24"/>
        </w:rPr>
      </w:pPr>
      <w:r>
        <w:rPr>
          <w:rFonts w:ascii="Times New Roman" w:eastAsiaTheme="minorEastAsia" w:hAnsi="Times New Roman" w:cs="Times New Roman"/>
          <w:sz w:val="24"/>
          <w:szCs w:val="24"/>
          <w:lang w:val="en-US" w:eastAsia="zh-TW"/>
        </w:rPr>
        <w:t xml:space="preserve">- </w:t>
      </w:r>
      <w:proofErr w:type="gramStart"/>
      <w:r>
        <w:rPr>
          <w:rFonts w:ascii="Times New Roman" w:eastAsiaTheme="minorEastAsia" w:hAnsi="Times New Roman" w:cs="Times New Roman"/>
          <w:sz w:val="24"/>
          <w:szCs w:val="24"/>
          <w:lang w:val="en-US" w:eastAsia="zh-TW"/>
        </w:rPr>
        <w:t>any</w:t>
      </w:r>
      <w:proofErr w:type="gramEnd"/>
      <w:r>
        <w:rPr>
          <w:rFonts w:ascii="Times New Roman" w:eastAsiaTheme="minorEastAsia" w:hAnsi="Times New Roman" w:cs="Times New Roman"/>
          <w:sz w:val="24"/>
          <w:szCs w:val="24"/>
          <w:lang w:val="en-US" w:eastAsia="zh-TW"/>
        </w:rPr>
        <w:t xml:space="preserve"> other information which might facilitate rescue.</w:t>
      </w:r>
    </w:p>
    <w:p w:rsidR="00FA5CE2" w:rsidRDefault="00FA5CE2" w:rsidP="00004B9B">
      <w:pPr>
        <w:adjustRightInd w:val="0"/>
        <w:spacing w:line="293" w:lineRule="exact"/>
        <w:rPr>
          <w:rFonts w:ascii="Times New Roman"/>
          <w:color w:val="000000"/>
          <w:sz w:val="24"/>
        </w:rPr>
      </w:pPr>
    </w:p>
    <w:p w:rsidR="00FA5CE2" w:rsidRDefault="00FA5CE2" w:rsidP="00FA5CE2">
      <w:pPr>
        <w:widowControl w:val="0"/>
        <w:autoSpaceDE w:val="0"/>
        <w:autoSpaceDN w:val="0"/>
        <w:adjustRightInd w:val="0"/>
        <w:rPr>
          <w:rFonts w:ascii="Times New Roman" w:eastAsiaTheme="minorEastAsia" w:hAnsi="Times New Roman" w:cs="Times New Roman"/>
          <w:b/>
          <w:bCs/>
          <w:sz w:val="24"/>
          <w:szCs w:val="24"/>
          <w:lang w:val="en-US" w:eastAsia="zh-TW"/>
        </w:rPr>
      </w:pPr>
      <w:r>
        <w:rPr>
          <w:rFonts w:ascii="Times New Roman" w:eastAsiaTheme="minorEastAsia" w:hAnsi="Times New Roman" w:cs="Times New Roman"/>
          <w:sz w:val="24"/>
          <w:szCs w:val="24"/>
          <w:lang w:val="en-US" w:eastAsia="zh-TW"/>
        </w:rPr>
        <w:t>.</w:t>
      </w:r>
      <w:proofErr w:type="gramStart"/>
      <w:r>
        <w:rPr>
          <w:rFonts w:ascii="Times New Roman" w:eastAsiaTheme="minorEastAsia" w:hAnsi="Times New Roman" w:cs="Times New Roman"/>
          <w:sz w:val="24"/>
          <w:szCs w:val="24"/>
          <w:lang w:val="en-US" w:eastAsia="zh-TW"/>
        </w:rPr>
        <w:t xml:space="preserve">2 </w:t>
      </w:r>
      <w:r>
        <w:rPr>
          <w:rFonts w:ascii="Times New Roman" w:eastAsiaTheme="minorEastAsia" w:hAnsi="Times New Roman" w:cs="Times New Roman"/>
          <w:sz w:val="24"/>
          <w:szCs w:val="24"/>
          <w:lang w:val="en-US" w:eastAsia="zh-TW"/>
        </w:rPr>
        <w:tab/>
      </w:r>
      <w:r>
        <w:rPr>
          <w:rFonts w:ascii="Times New Roman" w:eastAsiaTheme="minorEastAsia" w:hAnsi="Times New Roman" w:cs="Times New Roman"/>
          <w:b/>
          <w:bCs/>
          <w:sz w:val="24"/>
          <w:szCs w:val="24"/>
          <w:lang w:val="en-US" w:eastAsia="zh-TW"/>
        </w:rPr>
        <w:t>Example</w:t>
      </w:r>
      <w:proofErr w:type="gramEnd"/>
    </w:p>
    <w:p w:rsidR="00FA5CE2" w:rsidRDefault="00FA5CE2" w:rsidP="00FA5CE2">
      <w:pPr>
        <w:widowControl w:val="0"/>
        <w:autoSpaceDE w:val="0"/>
        <w:autoSpaceDN w:val="0"/>
        <w:adjustRightInd w:val="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MAYDAY</w:t>
      </w:r>
      <w:ins w:id="228" w:author="CT LAI" w:date="2011-09-21T16:28:00Z">
        <w:r w:rsidR="0060752F">
          <w:rPr>
            <w:rFonts w:ascii="Times New Roman" w:eastAsiaTheme="minorEastAsia" w:hAnsi="Times New Roman" w:cs="Times New Roman"/>
            <w:sz w:val="24"/>
            <w:szCs w:val="24"/>
            <w:lang w:val="en-US" w:eastAsia="zh-TW"/>
          </w:rPr>
          <w:t xml:space="preserve"> </w:t>
        </w:r>
        <w:proofErr w:type="spellStart"/>
        <w:r w:rsidR="0060752F">
          <w:rPr>
            <w:rFonts w:ascii="Times New Roman" w:eastAsiaTheme="minorEastAsia" w:hAnsi="Times New Roman" w:cs="Times New Roman"/>
            <w:sz w:val="24"/>
            <w:szCs w:val="24"/>
            <w:lang w:val="en-US" w:eastAsia="zh-TW"/>
          </w:rPr>
          <w:t>MAYDAY</w:t>
        </w:r>
        <w:proofErr w:type="spellEnd"/>
        <w:r w:rsidR="0060752F">
          <w:rPr>
            <w:rFonts w:ascii="Times New Roman" w:eastAsiaTheme="minorEastAsia" w:hAnsi="Times New Roman" w:cs="Times New Roman"/>
            <w:sz w:val="24"/>
            <w:szCs w:val="24"/>
            <w:lang w:val="en-US" w:eastAsia="zh-TW"/>
          </w:rPr>
          <w:t xml:space="preserve"> </w:t>
        </w:r>
        <w:proofErr w:type="spellStart"/>
        <w:r w:rsidR="0060752F">
          <w:rPr>
            <w:rFonts w:ascii="Times New Roman" w:eastAsiaTheme="minorEastAsia" w:hAnsi="Times New Roman" w:cs="Times New Roman"/>
            <w:sz w:val="24"/>
            <w:szCs w:val="24"/>
            <w:lang w:val="en-US" w:eastAsia="zh-TW"/>
          </w:rPr>
          <w:t>MAYDAY</w:t>
        </w:r>
      </w:ins>
      <w:proofErr w:type="spellEnd"/>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THIS IS TWO-ONE-ONE-TWO-THREE-NINE-SIX-EIGHT-ZERO</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MOTOR VESSEL "BIRTE" CALL SIGN DELTA ALPHA MIKE KILO</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 POSITION SIX TWO DEGREES ONE </w:t>
      </w:r>
      <w:proofErr w:type="spellStart"/>
      <w:r>
        <w:rPr>
          <w:rFonts w:ascii="Times New Roman" w:eastAsiaTheme="minorEastAsia" w:hAnsi="Times New Roman" w:cs="Times New Roman"/>
          <w:sz w:val="24"/>
          <w:szCs w:val="24"/>
          <w:lang w:val="en-US" w:eastAsia="zh-TW"/>
        </w:rPr>
        <w:t>ONE</w:t>
      </w:r>
      <w:proofErr w:type="spellEnd"/>
      <w:r>
        <w:rPr>
          <w:rFonts w:ascii="Times New Roman" w:eastAsiaTheme="minorEastAsia" w:hAnsi="Times New Roman" w:cs="Times New Roman"/>
          <w:sz w:val="24"/>
          <w:szCs w:val="24"/>
          <w:lang w:val="en-US" w:eastAsia="zh-TW"/>
        </w:rPr>
        <w:t xml:space="preserve"> DECIMAL EIGHT</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MINUTES NORTH</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xml:space="preserve">- ZERO </w:t>
      </w:r>
      <w:proofErr w:type="spellStart"/>
      <w:r>
        <w:rPr>
          <w:rFonts w:ascii="Times New Roman" w:eastAsiaTheme="minorEastAsia" w:hAnsi="Times New Roman" w:cs="Times New Roman"/>
          <w:sz w:val="24"/>
          <w:szCs w:val="24"/>
          <w:lang w:val="en-US" w:eastAsia="zh-TW"/>
        </w:rPr>
        <w:t>ZERO</w:t>
      </w:r>
      <w:proofErr w:type="spellEnd"/>
      <w:r>
        <w:rPr>
          <w:rFonts w:ascii="Times New Roman" w:eastAsiaTheme="minorEastAsia" w:hAnsi="Times New Roman" w:cs="Times New Roman"/>
          <w:sz w:val="24"/>
          <w:szCs w:val="24"/>
          <w:lang w:val="en-US" w:eastAsia="zh-TW"/>
        </w:rPr>
        <w:t xml:space="preserve"> SEVEN DEGREES FOUR </w:t>
      </w:r>
      <w:proofErr w:type="spellStart"/>
      <w:r>
        <w:rPr>
          <w:rFonts w:ascii="Times New Roman" w:eastAsiaTheme="minorEastAsia" w:hAnsi="Times New Roman" w:cs="Times New Roman"/>
          <w:sz w:val="24"/>
          <w:szCs w:val="24"/>
          <w:lang w:val="en-US" w:eastAsia="zh-TW"/>
        </w:rPr>
        <w:t>FOUR</w:t>
      </w:r>
      <w:proofErr w:type="spellEnd"/>
      <w:r>
        <w:rPr>
          <w:rFonts w:ascii="Times New Roman" w:eastAsiaTheme="minorEastAsia" w:hAnsi="Times New Roman" w:cs="Times New Roman"/>
          <w:sz w:val="24"/>
          <w:szCs w:val="24"/>
          <w:lang w:val="en-US" w:eastAsia="zh-TW"/>
        </w:rPr>
        <w:t xml:space="preserve"> MINUTES EAST</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I AM ON FIRE AFTER EXPLOSION</w:t>
      </w:r>
    </w:p>
    <w:p w:rsidR="00FA5CE2" w:rsidRDefault="00FA5CE2" w:rsidP="00FA5CE2">
      <w:pPr>
        <w:widowControl w:val="0"/>
        <w:autoSpaceDE w:val="0"/>
        <w:autoSpaceDN w:val="0"/>
        <w:adjustRightInd w:val="0"/>
        <w:ind w:firstLine="480"/>
        <w:rPr>
          <w:rFonts w:ascii="Times New Roman" w:eastAsiaTheme="minorEastAsia" w:hAnsi="Times New Roman" w:cs="Times New Roman"/>
          <w:sz w:val="24"/>
          <w:szCs w:val="24"/>
          <w:lang w:val="en-US" w:eastAsia="zh-TW"/>
        </w:rPr>
      </w:pPr>
      <w:r>
        <w:rPr>
          <w:rFonts w:ascii="Times New Roman" w:eastAsiaTheme="minorEastAsia" w:hAnsi="Times New Roman" w:cs="Times New Roman"/>
          <w:sz w:val="24"/>
          <w:szCs w:val="24"/>
          <w:lang w:val="en-US" w:eastAsia="zh-TW"/>
        </w:rPr>
        <w:t>- I REQUIRE FIRE FIGHTING ASSISTANCE</w:t>
      </w:r>
    </w:p>
    <w:p w:rsidR="00FA5CE2" w:rsidRDefault="00FA5CE2" w:rsidP="00FA5CE2">
      <w:pPr>
        <w:adjustRightInd w:val="0"/>
        <w:spacing w:line="293" w:lineRule="exact"/>
        <w:ind w:firstLine="480"/>
        <w:rPr>
          <w:rFonts w:ascii="Times New Roman"/>
          <w:color w:val="000000"/>
          <w:sz w:val="24"/>
        </w:rPr>
      </w:pPr>
      <w:r>
        <w:rPr>
          <w:rFonts w:ascii="Times New Roman" w:eastAsiaTheme="minorEastAsia" w:hAnsi="Times New Roman" w:cs="Times New Roman"/>
          <w:sz w:val="24"/>
          <w:szCs w:val="24"/>
          <w:lang w:val="en-US" w:eastAsia="zh-TW"/>
        </w:rPr>
        <w:t>- SMOKE NOT TOXIC OVER</w:t>
      </w:r>
    </w:p>
    <w:p w:rsidR="00FA5CE2" w:rsidRDefault="00FA5CE2" w:rsidP="00004B9B">
      <w:pPr>
        <w:adjustRightInd w:val="0"/>
        <w:spacing w:line="293" w:lineRule="exact"/>
        <w:rPr>
          <w:rFonts w:ascii="Times New Roman"/>
          <w:color w:val="000000"/>
          <w:sz w:val="24"/>
        </w:rPr>
      </w:pPr>
    </w:p>
    <w:p w:rsidR="001C2DF1" w:rsidRDefault="001C2DF1" w:rsidP="001C2DF1">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A2/3.5 </w:t>
      </w:r>
      <w:r>
        <w:rPr>
          <w:rFonts w:ascii="Times New Roman" w:eastAsiaTheme="minorEastAsia" w:hAnsi="Times New Roman" w:cs="Times New Roman"/>
          <w:b/>
          <w:bCs/>
          <w:sz w:val="23"/>
          <w:szCs w:val="23"/>
          <w:lang w:val="en-US" w:eastAsia="zh-TW"/>
        </w:rPr>
        <w:tab/>
        <w:t>Anchoring</w:t>
      </w:r>
    </w:p>
    <w:p w:rsidR="00FA5CE2" w:rsidRDefault="001C2DF1" w:rsidP="001C2DF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Going to anchor</w:t>
      </w:r>
    </w:p>
    <w:p w:rsidR="001C2DF1" w:rsidRDefault="001C2DF1" w:rsidP="001C2DF1">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.10.1 </w:t>
      </w:r>
      <w:r>
        <w:rPr>
          <w:rFonts w:ascii="Times New Roman" w:eastAsiaTheme="minorEastAsia" w:hAnsi="Times New Roman" w:cs="Times New Roman"/>
          <w:sz w:val="23"/>
          <w:szCs w:val="23"/>
          <w:lang w:val="en-US" w:eastAsia="zh-TW"/>
        </w:rPr>
        <w:tab/>
      </w:r>
      <w:proofErr w:type="gramStart"/>
      <w:r>
        <w:rPr>
          <w:rFonts w:ascii="Times New Roman" w:eastAsiaTheme="minorEastAsia" w:hAnsi="Times New Roman" w:cs="Times New Roman"/>
          <w:sz w:val="23"/>
          <w:szCs w:val="23"/>
          <w:lang w:val="en-US" w:eastAsia="zh-TW"/>
        </w:rPr>
        <w:t>The</w:t>
      </w:r>
      <w:proofErr w:type="gramEnd"/>
      <w:r>
        <w:rPr>
          <w:rFonts w:ascii="Times New Roman" w:eastAsiaTheme="minorEastAsia" w:hAnsi="Times New Roman" w:cs="Times New Roman"/>
          <w:sz w:val="23"/>
          <w:szCs w:val="23"/>
          <w:lang w:val="en-US" w:eastAsia="zh-TW"/>
        </w:rPr>
        <w:t xml:space="preserve"> cable is leading</w:t>
      </w:r>
    </w:p>
    <w:p w:rsidR="001C2DF1" w:rsidRDefault="001C2DF1" w:rsidP="001C2DF1">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ahead</w:t>
      </w:r>
      <w:proofErr w:type="gramEnd"/>
      <w:r>
        <w:rPr>
          <w:rFonts w:ascii="Times New Roman" w:eastAsiaTheme="minorEastAsia" w:hAnsi="Times New Roman" w:cs="Times New Roman"/>
          <w:sz w:val="23"/>
          <w:szCs w:val="23"/>
          <w:lang w:val="en-US" w:eastAsia="zh-TW"/>
        </w:rPr>
        <w:t xml:space="preserve"> / astern.</w:t>
      </w:r>
    </w:p>
    <w:p w:rsidR="001C2DF1" w:rsidRDefault="001C2DF1" w:rsidP="001C2DF1">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to</w:t>
      </w:r>
      <w:proofErr w:type="gramEnd"/>
      <w:r>
        <w:rPr>
          <w:rFonts w:ascii="Times New Roman" w:eastAsiaTheme="minorEastAsia" w:hAnsi="Times New Roman" w:cs="Times New Roman"/>
          <w:sz w:val="23"/>
          <w:szCs w:val="23"/>
          <w:lang w:val="en-US" w:eastAsia="zh-TW"/>
        </w:rPr>
        <w:t xml:space="preserve"> port / to starboard.</w:t>
      </w:r>
    </w:p>
    <w:p w:rsidR="001C2DF1" w:rsidRDefault="001C2DF1" w:rsidP="001C2DF1">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round the bow.</w:t>
      </w:r>
    </w:p>
    <w:p w:rsidR="001C2DF1" w:rsidRDefault="001C2DF1" w:rsidP="001C2DF1">
      <w:pPr>
        <w:adjustRightInd w:val="0"/>
        <w:spacing w:line="293" w:lineRule="exact"/>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up and down.</w:t>
      </w:r>
    </w:p>
    <w:p w:rsidR="0049263D" w:rsidRDefault="001C2DF1" w:rsidP="0049263D">
      <w:pPr>
        <w:adjustRightInd w:val="0"/>
        <w:spacing w:line="293" w:lineRule="exact"/>
        <w:ind w:left="993" w:hanging="33"/>
        <w:rPr>
          <w:rFonts w:ascii="Times New Roman" w:eastAsiaTheme="minorEastAsia" w:hAnsi="Times New Roman" w:cs="Times New Roman"/>
          <w:b/>
          <w:bCs/>
          <w:sz w:val="23"/>
          <w:szCs w:val="23"/>
          <w:lang w:val="en-US" w:eastAsia="zh-TW"/>
        </w:rPr>
        <w:pPrChange w:id="229" w:author="CT LAI" w:date="2011-09-21T17:18:00Z">
          <w:pPr>
            <w:adjustRightInd w:val="0"/>
            <w:spacing w:line="293" w:lineRule="exact"/>
            <w:ind w:left="480" w:firstLine="480"/>
          </w:pPr>
        </w:pPrChange>
      </w:pPr>
      <w:ins w:id="230" w:author="CT LAI" w:date="2011-09-21T17:17:00Z">
        <w:r>
          <w:rPr>
            <w:rFonts w:ascii="Times New Roman" w:eastAsiaTheme="minorEastAsia" w:hAnsi="Times New Roman" w:cs="Times New Roman"/>
            <w:b/>
            <w:bCs/>
            <w:sz w:val="23"/>
            <w:szCs w:val="23"/>
            <w:lang w:val="en-US" w:eastAsia="zh-TW"/>
          </w:rPr>
          <w:t>(</w:t>
        </w:r>
        <w:proofErr w:type="gramStart"/>
        <w:r>
          <w:rPr>
            <w:rFonts w:ascii="Times New Roman" w:eastAsiaTheme="minorEastAsia" w:hAnsi="Times New Roman" w:cs="Times New Roman"/>
            <w:b/>
            <w:bCs/>
            <w:sz w:val="23"/>
            <w:szCs w:val="23"/>
            <w:lang w:val="en-US" w:eastAsia="zh-TW"/>
          </w:rPr>
          <w:t>suggested</w:t>
        </w:r>
        <w:proofErr w:type="gramEnd"/>
        <w:r>
          <w:rPr>
            <w:rFonts w:ascii="Times New Roman" w:eastAsiaTheme="minorEastAsia" w:hAnsi="Times New Roman" w:cs="Times New Roman"/>
            <w:b/>
            <w:bCs/>
            <w:sz w:val="23"/>
            <w:szCs w:val="23"/>
            <w:lang w:val="en-US" w:eastAsia="zh-TW"/>
          </w:rPr>
          <w:t xml:space="preserve"> to add clock system to indicate the direction of the anchor leading e.g. the anchor is 2 o’clock)</w:t>
        </w:r>
      </w:ins>
    </w:p>
    <w:p w:rsidR="001C2DF1" w:rsidRDefault="001C2DF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1C2DF1" w:rsidRDefault="00E47BBD" w:rsidP="00E47BBD">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.11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How is the cable</w:t>
      </w:r>
      <w:del w:id="231" w:author="CT LAI" w:date="2011-09-21T17:21:00Z">
        <w:r w:rsidDel="00E47BBD">
          <w:rPr>
            <w:rFonts w:ascii="Times New Roman" w:eastAsiaTheme="minorEastAsia" w:hAnsi="Times New Roman" w:cs="Times New Roman"/>
            <w:sz w:val="23"/>
            <w:szCs w:val="23"/>
            <w:lang w:val="en-US" w:eastAsia="zh-TW"/>
          </w:rPr>
          <w:delText xml:space="preserve"> growing</w:delText>
        </w:r>
      </w:del>
      <w:r>
        <w:rPr>
          <w:rFonts w:ascii="Times New Roman" w:eastAsiaTheme="minorEastAsia" w:hAnsi="Times New Roman" w:cs="Times New Roman"/>
          <w:sz w:val="23"/>
          <w:szCs w:val="23"/>
          <w:lang w:val="en-US" w:eastAsia="zh-TW"/>
        </w:rPr>
        <w:t>?</w:t>
      </w:r>
    </w:p>
    <w:p w:rsidR="001C2DF1" w:rsidRDefault="001C2DF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B43880" w:rsidRDefault="00B43880" w:rsidP="00B43880">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.2 </w:t>
      </w:r>
      <w:r>
        <w:rPr>
          <w:rFonts w:ascii="Times New Roman" w:eastAsiaTheme="minorEastAsia" w:hAnsi="Times New Roman" w:cs="Times New Roman"/>
          <w:b/>
          <w:bCs/>
          <w:sz w:val="23"/>
          <w:szCs w:val="23"/>
          <w:lang w:val="en-US" w:eastAsia="zh-TW"/>
        </w:rPr>
        <w:t>Leaving the anchorage (P.62)</w:t>
      </w:r>
    </w:p>
    <w:p w:rsidR="00B43880" w:rsidRDefault="00B43880" w:rsidP="00B43880">
      <w:pPr>
        <w:widowControl w:val="0"/>
        <w:autoSpaceDE w:val="0"/>
        <w:autoSpaceDN w:val="0"/>
        <w:adjustRightInd w:val="0"/>
        <w:rPr>
          <w:rFonts w:ascii="Times New Roman" w:eastAsiaTheme="minorEastAsia" w:hAnsi="Times New Roman" w:cs="Times New Roman"/>
          <w:sz w:val="23"/>
          <w:szCs w:val="23"/>
          <w:lang w:val="en-US" w:eastAsia="zh-TW"/>
        </w:rPr>
      </w:pPr>
    </w:p>
    <w:p w:rsidR="00B43880" w:rsidRDefault="00B43880" w:rsidP="00B43880">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.4.1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proofErr w:type="gramStart"/>
      <w:r>
        <w:rPr>
          <w:rFonts w:ascii="Times New Roman" w:eastAsiaTheme="minorEastAsia" w:hAnsi="Times New Roman" w:cs="Times New Roman"/>
          <w:sz w:val="23"/>
          <w:szCs w:val="23"/>
          <w:lang w:val="en-US" w:eastAsia="zh-TW"/>
        </w:rPr>
        <w:t>The</w:t>
      </w:r>
      <w:proofErr w:type="gramEnd"/>
      <w:r>
        <w:rPr>
          <w:rFonts w:ascii="Times New Roman" w:eastAsiaTheme="minorEastAsia" w:hAnsi="Times New Roman" w:cs="Times New Roman"/>
          <w:sz w:val="23"/>
          <w:szCs w:val="23"/>
          <w:lang w:val="en-US" w:eastAsia="zh-TW"/>
        </w:rPr>
        <w:t xml:space="preserve"> cable is leading</w:t>
      </w:r>
    </w:p>
    <w:p w:rsidR="00B43880" w:rsidRDefault="00B43880" w:rsidP="00B43880">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ahead</w:t>
      </w:r>
      <w:proofErr w:type="gramEnd"/>
      <w:r>
        <w:rPr>
          <w:rFonts w:ascii="Times New Roman" w:eastAsiaTheme="minorEastAsia" w:hAnsi="Times New Roman" w:cs="Times New Roman"/>
          <w:sz w:val="23"/>
          <w:szCs w:val="23"/>
          <w:lang w:val="en-US" w:eastAsia="zh-TW"/>
        </w:rPr>
        <w:t xml:space="preserve"> / astern.</w:t>
      </w:r>
    </w:p>
    <w:p w:rsidR="00B43880" w:rsidRDefault="00B43880" w:rsidP="00B43880">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to</w:t>
      </w:r>
      <w:proofErr w:type="gramEnd"/>
      <w:r>
        <w:rPr>
          <w:rFonts w:ascii="Times New Roman" w:eastAsiaTheme="minorEastAsia" w:hAnsi="Times New Roman" w:cs="Times New Roman"/>
          <w:sz w:val="23"/>
          <w:szCs w:val="23"/>
          <w:lang w:val="en-US" w:eastAsia="zh-TW"/>
        </w:rPr>
        <w:t xml:space="preserve"> port / to starboard.</w:t>
      </w:r>
    </w:p>
    <w:p w:rsidR="00B43880" w:rsidRDefault="00B43880" w:rsidP="00B43880">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round the bow.</w:t>
      </w:r>
    </w:p>
    <w:p w:rsidR="001C2DF1" w:rsidRDefault="00B43880" w:rsidP="00B43880">
      <w:pPr>
        <w:adjustRightInd w:val="0"/>
        <w:spacing w:line="293" w:lineRule="exact"/>
        <w:ind w:left="993" w:hanging="33"/>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up and down.</w:t>
      </w:r>
    </w:p>
    <w:p w:rsidR="001C2DF1" w:rsidRDefault="00B43880" w:rsidP="001C2DF1">
      <w:pPr>
        <w:adjustRightInd w:val="0"/>
        <w:spacing w:line="293" w:lineRule="exact"/>
        <w:ind w:left="993" w:hanging="33"/>
        <w:rPr>
          <w:rFonts w:ascii="Times New Roman" w:eastAsiaTheme="minorEastAsia" w:hAnsi="Times New Roman" w:cs="Times New Roman"/>
          <w:b/>
          <w:bCs/>
          <w:sz w:val="23"/>
          <w:szCs w:val="23"/>
          <w:lang w:val="en-US" w:eastAsia="zh-TW"/>
        </w:rPr>
      </w:pPr>
      <w:ins w:id="232" w:author="CT LAI" w:date="2011-09-21T17:17:00Z">
        <w:r>
          <w:rPr>
            <w:rFonts w:ascii="Times New Roman" w:eastAsiaTheme="minorEastAsia" w:hAnsi="Times New Roman" w:cs="Times New Roman"/>
            <w:b/>
            <w:bCs/>
            <w:sz w:val="23"/>
            <w:szCs w:val="23"/>
            <w:lang w:val="en-US" w:eastAsia="zh-TW"/>
          </w:rPr>
          <w:t>(</w:t>
        </w:r>
        <w:proofErr w:type="gramStart"/>
        <w:r>
          <w:rPr>
            <w:rFonts w:ascii="Times New Roman" w:eastAsiaTheme="minorEastAsia" w:hAnsi="Times New Roman" w:cs="Times New Roman"/>
            <w:b/>
            <w:bCs/>
            <w:sz w:val="23"/>
            <w:szCs w:val="23"/>
            <w:lang w:val="en-US" w:eastAsia="zh-TW"/>
          </w:rPr>
          <w:t>suggested</w:t>
        </w:r>
        <w:proofErr w:type="gramEnd"/>
        <w:r>
          <w:rPr>
            <w:rFonts w:ascii="Times New Roman" w:eastAsiaTheme="minorEastAsia" w:hAnsi="Times New Roman" w:cs="Times New Roman"/>
            <w:b/>
            <w:bCs/>
            <w:sz w:val="23"/>
            <w:szCs w:val="23"/>
            <w:lang w:val="en-US" w:eastAsia="zh-TW"/>
          </w:rPr>
          <w:t xml:space="preserve"> to add clock system to indicate the direction of the anchor leading e.g. the anchor is 2 o’clock)</w:t>
        </w:r>
      </w:ins>
    </w:p>
    <w:p w:rsidR="001C2DF1" w:rsidRDefault="001C2DF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B52041" w:rsidRDefault="00B5204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1C2DF1" w:rsidRDefault="00B52041" w:rsidP="00B5204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IMO STANDARD MARINE COMMUNICATION PHRASES: PART B (P.66)</w:t>
      </w:r>
    </w:p>
    <w:p w:rsidR="00B52041" w:rsidRDefault="00B5204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B52041" w:rsidRDefault="00B52041" w:rsidP="00B5204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.2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Movements</w:t>
      </w:r>
    </w:p>
    <w:p w:rsidR="00B52041" w:rsidRDefault="00B52041" w:rsidP="00B52041">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.6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The course board is written up</w:t>
      </w:r>
      <w:proofErr w:type="gramStart"/>
      <w:r>
        <w:rPr>
          <w:rFonts w:ascii="Times New Roman" w:eastAsiaTheme="minorEastAsia" w:hAnsi="Times New Roman" w:cs="Times New Roman"/>
          <w:sz w:val="23"/>
          <w:szCs w:val="23"/>
          <w:lang w:val="en-US" w:eastAsia="zh-TW"/>
        </w:rPr>
        <w:t>.</w:t>
      </w:r>
      <w:ins w:id="233" w:author="CT LAI" w:date="2011-09-21T17:49:00Z">
        <w:r>
          <w:rPr>
            <w:rFonts w:ascii="Times New Roman" w:eastAsiaTheme="minorEastAsia" w:hAnsi="Times New Roman" w:cs="Times New Roman"/>
            <w:sz w:val="23"/>
            <w:szCs w:val="23"/>
            <w:lang w:val="en-US" w:eastAsia="zh-TW"/>
          </w:rPr>
          <w:t>(</w:t>
        </w:r>
        <w:proofErr w:type="gramEnd"/>
        <w:r>
          <w:rPr>
            <w:rFonts w:ascii="Times New Roman" w:eastAsiaTheme="minorEastAsia" w:hAnsi="Times New Roman" w:cs="Times New Roman"/>
            <w:sz w:val="23"/>
            <w:szCs w:val="23"/>
            <w:lang w:val="en-US" w:eastAsia="zh-TW"/>
          </w:rPr>
          <w:t>?)</w:t>
        </w:r>
      </w:ins>
    </w:p>
    <w:p w:rsidR="001C2DF1" w:rsidRDefault="00B52041" w:rsidP="00B5204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.7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The next chart is </w:t>
      </w:r>
      <w:proofErr w:type="gramStart"/>
      <w:r>
        <w:rPr>
          <w:rFonts w:ascii="Times New Roman" w:eastAsiaTheme="minorEastAsia" w:hAnsi="Times New Roman" w:cs="Times New Roman"/>
          <w:sz w:val="23"/>
          <w:szCs w:val="23"/>
          <w:lang w:val="en-US" w:eastAsia="zh-TW"/>
        </w:rPr>
        <w:t>within ....</w:t>
      </w:r>
      <w:proofErr w:type="gramEnd"/>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hours</w:t>
      </w:r>
      <w:proofErr w:type="gramEnd"/>
      <w:r>
        <w:rPr>
          <w:rFonts w:ascii="Times New Roman" w:eastAsiaTheme="minorEastAsia" w:hAnsi="Times New Roman" w:cs="Times New Roman"/>
          <w:sz w:val="23"/>
          <w:szCs w:val="23"/>
          <w:lang w:val="en-US" w:eastAsia="zh-TW"/>
        </w:rPr>
        <w:t>.</w:t>
      </w:r>
      <w:ins w:id="234" w:author="CT LAI" w:date="2011-09-21T17:49:00Z">
        <w:r>
          <w:rPr>
            <w:rFonts w:ascii="Times New Roman" w:eastAsiaTheme="minorEastAsia" w:hAnsi="Times New Roman" w:cs="Times New Roman"/>
            <w:sz w:val="23"/>
            <w:szCs w:val="23"/>
            <w:lang w:val="en-US" w:eastAsia="zh-TW"/>
          </w:rPr>
          <w:t>(?)</w:t>
        </w:r>
      </w:ins>
    </w:p>
    <w:p w:rsidR="001C2DF1" w:rsidRDefault="001C2DF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1C2DF1" w:rsidRPr="00B52041" w:rsidRDefault="00B52041" w:rsidP="00B5204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w:t>
      </w:r>
      <w:proofErr w:type="gramStart"/>
      <w:r>
        <w:rPr>
          <w:rFonts w:ascii="Times New Roman" w:eastAsiaTheme="minorEastAsia" w:hAnsi="Times New Roman" w:cs="Times New Roman"/>
          <w:sz w:val="23"/>
          <w:szCs w:val="23"/>
          <w:lang w:val="en-US" w:eastAsia="zh-TW"/>
        </w:rPr>
        <w:t xml:space="preserve">3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b/>
          <w:bCs/>
          <w:sz w:val="23"/>
          <w:szCs w:val="23"/>
          <w:lang w:val="en-US" w:eastAsia="zh-TW"/>
        </w:rPr>
        <w:t>Draft</w:t>
      </w:r>
      <w:proofErr w:type="gramEnd"/>
    </w:p>
    <w:p w:rsidR="001C2DF1" w:rsidRDefault="00B52041" w:rsidP="00B5204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w:t>
      </w:r>
      <w:proofErr w:type="gramStart"/>
      <w:r>
        <w:rPr>
          <w:rFonts w:ascii="Times New Roman" w:eastAsiaTheme="minorEastAsia" w:hAnsi="Times New Roman" w:cs="Times New Roman"/>
          <w:sz w:val="23"/>
          <w:szCs w:val="23"/>
          <w:lang w:val="en-US" w:eastAsia="zh-TW"/>
        </w:rPr>
        <w:t xml:space="preserve">2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Present </w:t>
      </w:r>
      <w:ins w:id="235" w:author="CT LAI" w:date="2011-09-21T17:53: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maximum</w:t>
      </w:r>
      <w:ins w:id="236" w:author="CT LAI" w:date="2011-09-21T17:54: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 xml:space="preserve"> draft</w:t>
      </w:r>
      <w:proofErr w:type="gramEnd"/>
      <w:r>
        <w:rPr>
          <w:rFonts w:ascii="Times New Roman" w:eastAsiaTheme="minorEastAsia" w:hAnsi="Times New Roman" w:cs="Times New Roman"/>
          <w:sz w:val="23"/>
          <w:szCs w:val="23"/>
          <w:lang w:val="en-US" w:eastAsia="zh-TW"/>
        </w:rPr>
        <w:t xml:space="preserve"> is ... </w:t>
      </w:r>
      <w:proofErr w:type="spellStart"/>
      <w:r>
        <w:rPr>
          <w:rFonts w:ascii="Times New Roman" w:eastAsiaTheme="minorEastAsia" w:hAnsi="Times New Roman" w:cs="Times New Roman"/>
          <w:sz w:val="23"/>
          <w:szCs w:val="23"/>
          <w:lang w:val="en-US" w:eastAsia="zh-TW"/>
        </w:rPr>
        <w:t>metres</w:t>
      </w:r>
      <w:proofErr w:type="spellEnd"/>
      <w:r>
        <w:rPr>
          <w:rFonts w:ascii="Times New Roman" w:eastAsiaTheme="minorEastAsia" w:hAnsi="Times New Roman" w:cs="Times New Roman"/>
          <w:sz w:val="23"/>
          <w:szCs w:val="23"/>
          <w:lang w:val="en-US" w:eastAsia="zh-TW"/>
        </w:rPr>
        <w:t>.</w:t>
      </w:r>
    </w:p>
    <w:p w:rsidR="001C2DF1" w:rsidRDefault="001C2DF1" w:rsidP="001C2DF1">
      <w:pPr>
        <w:adjustRightInd w:val="0"/>
        <w:spacing w:line="293" w:lineRule="exact"/>
        <w:ind w:left="993" w:hanging="33"/>
        <w:rPr>
          <w:rFonts w:ascii="Times New Roman" w:eastAsiaTheme="minorEastAsia" w:hAnsi="Times New Roman" w:cs="Times New Roman"/>
          <w:b/>
          <w:bCs/>
          <w:sz w:val="23"/>
          <w:szCs w:val="23"/>
          <w:lang w:val="en-US" w:eastAsia="zh-TW"/>
        </w:rPr>
      </w:pPr>
    </w:p>
    <w:p w:rsidR="00B52041" w:rsidRDefault="00B52041" w:rsidP="00B5204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B1/1.2 </w:t>
      </w:r>
      <w:r w:rsidR="00C97D56">
        <w:rPr>
          <w:rFonts w:ascii="Times New Roman" w:eastAsiaTheme="minorEastAsia" w:hAnsi="Times New Roman" w:cs="Times New Roman"/>
          <w:b/>
          <w:bCs/>
          <w:sz w:val="23"/>
          <w:szCs w:val="23"/>
          <w:lang w:val="en-US" w:eastAsia="zh-TW"/>
        </w:rPr>
        <w:tab/>
      </w:r>
      <w:r>
        <w:rPr>
          <w:rFonts w:ascii="Times New Roman" w:eastAsiaTheme="minorEastAsia" w:hAnsi="Times New Roman" w:cs="Times New Roman"/>
          <w:b/>
          <w:bCs/>
          <w:sz w:val="23"/>
          <w:szCs w:val="23"/>
          <w:lang w:val="en-US" w:eastAsia="zh-TW"/>
        </w:rPr>
        <w:t>Briefing on traffic situation in the area (P.67)</w:t>
      </w:r>
    </w:p>
    <w:p w:rsidR="00B52041" w:rsidRDefault="00B52041" w:rsidP="00C97D56">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.3.2</w:t>
      </w:r>
      <w:r w:rsidR="00C97D56">
        <w:rPr>
          <w:rFonts w:ascii="Times New Roman" w:eastAsiaTheme="minorEastAsia" w:hAnsi="Times New Roman" w:cs="Times New Roman"/>
          <w:sz w:val="23"/>
          <w:szCs w:val="23"/>
          <w:lang w:val="en-US" w:eastAsia="zh-TW"/>
        </w:rPr>
        <w:tab/>
      </w:r>
      <w:r w:rsidR="00C97D56">
        <w:rPr>
          <w:rFonts w:ascii="Times New Roman" w:eastAsiaTheme="minorEastAsia" w:hAnsi="Times New Roman" w:cs="Times New Roman"/>
          <w:sz w:val="23"/>
          <w:szCs w:val="23"/>
          <w:lang w:val="en-US" w:eastAsia="zh-TW"/>
        </w:rPr>
        <w:tab/>
      </w:r>
      <w:proofErr w:type="gramStart"/>
      <w:r>
        <w:rPr>
          <w:rFonts w:ascii="Times New Roman" w:eastAsiaTheme="minorEastAsia" w:hAnsi="Times New Roman" w:cs="Times New Roman"/>
          <w:sz w:val="23"/>
          <w:szCs w:val="23"/>
          <w:lang w:val="en-US" w:eastAsia="zh-TW"/>
        </w:rPr>
        <w:t>The</w:t>
      </w:r>
      <w:proofErr w:type="gramEnd"/>
      <w:r>
        <w:rPr>
          <w:rFonts w:ascii="Times New Roman" w:eastAsiaTheme="minorEastAsia" w:hAnsi="Times New Roman" w:cs="Times New Roman"/>
          <w:sz w:val="23"/>
          <w:szCs w:val="23"/>
          <w:lang w:val="en-US" w:eastAsia="zh-TW"/>
        </w:rPr>
        <w:t xml:space="preserve"> vessel will pass ... </w:t>
      </w:r>
      <w:proofErr w:type="spellStart"/>
      <w:r>
        <w:rPr>
          <w:rFonts w:ascii="Times New Roman" w:eastAsiaTheme="minorEastAsia" w:hAnsi="Times New Roman" w:cs="Times New Roman"/>
          <w:sz w:val="23"/>
          <w:szCs w:val="23"/>
          <w:lang w:val="en-US" w:eastAsia="zh-TW"/>
        </w:rPr>
        <w:t>kilometres</w:t>
      </w:r>
      <w:proofErr w:type="spellEnd"/>
      <w:r>
        <w:rPr>
          <w:rFonts w:ascii="Times New Roman" w:eastAsiaTheme="minorEastAsia" w:hAnsi="Times New Roman" w:cs="Times New Roman"/>
          <w:sz w:val="23"/>
          <w:szCs w:val="23"/>
          <w:lang w:val="en-US" w:eastAsia="zh-TW"/>
        </w:rPr>
        <w:t xml:space="preserve"> / </w:t>
      </w:r>
      <w:ins w:id="237" w:author="CT LAI" w:date="2011-09-21T18:02:00Z">
        <w:r w:rsidR="00C97D56">
          <w:rPr>
            <w:rFonts w:ascii="Times New Roman" w:eastAsiaTheme="minorEastAsia" w:hAnsi="Times New Roman" w:cs="Times New Roman"/>
            <w:sz w:val="23"/>
            <w:szCs w:val="23"/>
            <w:lang w:val="en-US" w:eastAsia="zh-TW"/>
          </w:rPr>
          <w:t>meters/</w:t>
        </w:r>
      </w:ins>
      <w:r>
        <w:rPr>
          <w:rFonts w:ascii="Times New Roman" w:eastAsiaTheme="minorEastAsia" w:hAnsi="Times New Roman" w:cs="Times New Roman"/>
          <w:sz w:val="23"/>
          <w:szCs w:val="23"/>
          <w:lang w:val="en-US" w:eastAsia="zh-TW"/>
        </w:rPr>
        <w:t>nautical miles</w:t>
      </w:r>
      <w:ins w:id="238" w:author="CT LAI" w:date="2011-09-21T18:02:00Z">
        <w:r w:rsidR="00C97D56">
          <w:rPr>
            <w:rFonts w:ascii="Times New Roman" w:eastAsiaTheme="minorEastAsia" w:hAnsi="Times New Roman" w:cs="Times New Roman"/>
            <w:sz w:val="23"/>
            <w:szCs w:val="23"/>
            <w:lang w:val="en-US" w:eastAsia="zh-TW"/>
          </w:rPr>
          <w:t>/cables</w:t>
        </w:r>
      </w:ins>
      <w:r>
        <w:rPr>
          <w:rFonts w:ascii="Times New Roman" w:eastAsiaTheme="minorEastAsia" w:hAnsi="Times New Roman" w:cs="Times New Roman"/>
          <w:sz w:val="23"/>
          <w:szCs w:val="23"/>
          <w:lang w:val="en-US" w:eastAsia="zh-TW"/>
        </w:rPr>
        <w:t xml:space="preserve"> ahead / astern.</w:t>
      </w:r>
    </w:p>
    <w:p w:rsidR="00C97D56" w:rsidRDefault="00C97D56" w:rsidP="00C97D56">
      <w:pPr>
        <w:adjustRightInd w:val="0"/>
        <w:spacing w:line="293" w:lineRule="exact"/>
        <w:rPr>
          <w:rFonts w:ascii="Times New Roman" w:eastAsiaTheme="minorEastAsia" w:hAnsi="Times New Roman" w:cs="Times New Roman"/>
          <w:sz w:val="23"/>
          <w:szCs w:val="23"/>
          <w:lang w:val="en-US" w:eastAsia="zh-TW"/>
        </w:rPr>
      </w:pPr>
      <w:proofErr w:type="gramStart"/>
      <w:ins w:id="239" w:author="CT LAI" w:date="2011-09-21T18:08:00Z">
        <w:r>
          <w:rPr>
            <w:rFonts w:ascii="Times New Roman" w:eastAsiaTheme="minorEastAsia" w:hAnsi="Times New Roman" w:cs="Times New Roman"/>
            <w:sz w:val="23"/>
            <w:szCs w:val="23"/>
            <w:lang w:val="en-US" w:eastAsia="zh-TW"/>
          </w:rPr>
          <w:t xml:space="preserve">.7.2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Attention.</w:t>
        </w:r>
        <w:proofErr w:type="gramEnd"/>
        <w:r>
          <w:rPr>
            <w:rFonts w:ascii="Times New Roman" w:eastAsiaTheme="minorEastAsia" w:hAnsi="Times New Roman" w:cs="Times New Roman"/>
            <w:sz w:val="23"/>
            <w:szCs w:val="23"/>
            <w:lang w:val="en-US" w:eastAsia="zh-TW"/>
          </w:rPr>
          <w:t xml:space="preserve"> There are small crafts in the vicinity not detected on the radar</w:t>
        </w:r>
      </w:ins>
    </w:p>
    <w:p w:rsidR="009F271E" w:rsidRDefault="009F271E" w:rsidP="00C97D56">
      <w:pPr>
        <w:adjustRightInd w:val="0"/>
        <w:spacing w:line="293" w:lineRule="exact"/>
        <w:rPr>
          <w:rFonts w:ascii="Times New Roman" w:eastAsiaTheme="minorEastAsia" w:hAnsi="Times New Roman" w:cs="Times New Roman"/>
          <w:sz w:val="23"/>
          <w:szCs w:val="23"/>
          <w:lang w:val="en-US" w:eastAsia="zh-TW"/>
        </w:rPr>
      </w:pPr>
    </w:p>
    <w:p w:rsidR="009F271E" w:rsidRDefault="009F271E" w:rsidP="00C97D56">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B1/1.3 </w:t>
      </w:r>
      <w:r>
        <w:rPr>
          <w:rFonts w:ascii="Times New Roman" w:eastAsiaTheme="minorEastAsia" w:hAnsi="Times New Roman" w:cs="Times New Roman"/>
          <w:b/>
          <w:bCs/>
          <w:sz w:val="23"/>
          <w:szCs w:val="23"/>
          <w:lang w:val="en-US" w:eastAsia="zh-TW"/>
        </w:rPr>
        <w:tab/>
        <w:t>Briefing on navigational aids and equipment status</w:t>
      </w:r>
    </w:p>
    <w:p w:rsidR="009F271E" w:rsidRDefault="009F271E" w:rsidP="00C97D56">
      <w:pPr>
        <w:adjustRightInd w:val="0"/>
        <w:spacing w:line="293" w:lineRule="exact"/>
        <w:rPr>
          <w:ins w:id="240" w:author="CT LAI" w:date="2011-09-21T18:08:00Z"/>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xml:space="preserve">.3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GPS / LORAN </w:t>
      </w:r>
      <w:ins w:id="241" w:author="CT LAI" w:date="2011-09-21T23:05:00Z">
        <w:r>
          <w:rPr>
            <w:rFonts w:ascii="Times New Roman" w:eastAsiaTheme="minorEastAsia" w:hAnsi="Times New Roman" w:cs="Times New Roman"/>
            <w:sz w:val="23"/>
            <w:szCs w:val="23"/>
            <w:lang w:val="en-US" w:eastAsia="zh-TW"/>
          </w:rPr>
          <w:t xml:space="preserve">/AIS </w:t>
        </w:r>
      </w:ins>
      <w:r>
        <w:rPr>
          <w:rFonts w:ascii="Times New Roman" w:eastAsiaTheme="minorEastAsia" w:hAnsi="Times New Roman" w:cs="Times New Roman"/>
          <w:sz w:val="23"/>
          <w:szCs w:val="23"/>
          <w:lang w:val="en-US" w:eastAsia="zh-TW"/>
        </w:rPr>
        <w:t>is / is not in operation.</w:t>
      </w:r>
    </w:p>
    <w:p w:rsidR="001C2DF1" w:rsidRPr="00C97D56" w:rsidRDefault="001C2DF1" w:rsidP="00C97D56">
      <w:pPr>
        <w:adjustRightInd w:val="0"/>
        <w:spacing w:line="293" w:lineRule="exact"/>
        <w:rPr>
          <w:rFonts w:ascii="Times New Roman" w:eastAsiaTheme="minorEastAsia" w:hAnsi="Times New Roman" w:cs="Times New Roman"/>
          <w:b/>
          <w:bCs/>
          <w:sz w:val="23"/>
          <w:szCs w:val="23"/>
          <w:lang w:val="en-US" w:eastAsia="zh-TW"/>
        </w:rPr>
      </w:pPr>
    </w:p>
    <w:p w:rsidR="001C2DF1" w:rsidRDefault="00243958" w:rsidP="001C2DF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B1/1.4 </w:t>
      </w:r>
      <w:r>
        <w:rPr>
          <w:rFonts w:ascii="Times New Roman" w:eastAsiaTheme="minorEastAsia" w:hAnsi="Times New Roman" w:cs="Times New Roman"/>
          <w:b/>
          <w:bCs/>
          <w:sz w:val="23"/>
          <w:szCs w:val="23"/>
          <w:lang w:val="en-US" w:eastAsia="zh-TW"/>
        </w:rPr>
        <w:tab/>
        <w:t xml:space="preserve">Briefing on </w:t>
      </w:r>
      <w:proofErr w:type="spellStart"/>
      <w:r>
        <w:rPr>
          <w:rFonts w:ascii="Times New Roman" w:eastAsiaTheme="minorEastAsia" w:hAnsi="Times New Roman" w:cs="Times New Roman"/>
          <w:b/>
          <w:bCs/>
          <w:sz w:val="23"/>
          <w:szCs w:val="23"/>
          <w:lang w:val="en-US" w:eastAsia="zh-TW"/>
        </w:rPr>
        <w:t>radiocommunications</w:t>
      </w:r>
      <w:proofErr w:type="spellEnd"/>
      <w:r>
        <w:rPr>
          <w:rFonts w:ascii="Times New Roman" w:eastAsiaTheme="minorEastAsia" w:hAnsi="Times New Roman" w:cs="Times New Roman"/>
          <w:b/>
          <w:bCs/>
          <w:sz w:val="23"/>
          <w:szCs w:val="23"/>
          <w:lang w:val="en-US" w:eastAsia="zh-TW"/>
        </w:rPr>
        <w:t xml:space="preserve"> (P.68)</w:t>
      </w:r>
    </w:p>
    <w:p w:rsidR="00243958" w:rsidRDefault="00243958" w:rsidP="00243958">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.6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The Pilot station / VTS station requires</w:t>
      </w:r>
    </w:p>
    <w:p w:rsidR="00243958" w:rsidRDefault="00243958" w:rsidP="00243958">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flag State.</w:t>
      </w:r>
    </w:p>
    <w:p w:rsidR="00243958" w:rsidRDefault="00243958" w:rsidP="00243958">
      <w:pPr>
        <w:adjustRightInd w:val="0"/>
        <w:spacing w:line="293" w:lineRule="exact"/>
        <w:ind w:left="480" w:firstLine="48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sz w:val="23"/>
          <w:szCs w:val="23"/>
          <w:lang w:val="en-US" w:eastAsia="zh-TW"/>
        </w:rPr>
        <w:t>~ call sign / identification</w:t>
      </w:r>
      <w:ins w:id="242" w:author="CT LAI" w:date="2011-09-21T20:13:00Z">
        <w:r>
          <w:rPr>
            <w:rFonts w:ascii="Times New Roman" w:eastAsiaTheme="minorEastAsia" w:hAnsi="Times New Roman" w:cs="Times New Roman"/>
            <w:sz w:val="23"/>
            <w:szCs w:val="23"/>
            <w:lang w:val="en-US" w:eastAsia="zh-TW"/>
          </w:rPr>
          <w:t>/IMO Number</w:t>
        </w:r>
      </w:ins>
      <w:r>
        <w:rPr>
          <w:rFonts w:ascii="Times New Roman" w:eastAsiaTheme="minorEastAsia" w:hAnsi="Times New Roman" w:cs="Times New Roman"/>
          <w:sz w:val="23"/>
          <w:szCs w:val="23"/>
          <w:lang w:val="en-US" w:eastAsia="zh-TW"/>
        </w:rPr>
        <w:t>.</w:t>
      </w:r>
    </w:p>
    <w:p w:rsidR="00243958" w:rsidRDefault="00243958" w:rsidP="001C2DF1">
      <w:pPr>
        <w:adjustRightInd w:val="0"/>
        <w:spacing w:line="293" w:lineRule="exact"/>
        <w:rPr>
          <w:ins w:id="243" w:author="CT LAI" w:date="2011-09-21T20:15:00Z"/>
          <w:rFonts w:ascii="Times New Roman" w:eastAsiaTheme="minorEastAsia" w:hAnsi="Times New Roman" w:cs="Times New Roman"/>
          <w:b/>
          <w:bCs/>
          <w:sz w:val="23"/>
          <w:szCs w:val="23"/>
          <w:lang w:val="en-US" w:eastAsia="zh-TW"/>
        </w:rPr>
      </w:pPr>
    </w:p>
    <w:p w:rsidR="00243958" w:rsidRDefault="00243958" w:rsidP="001C2DF1">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B1/1.5 </w:t>
      </w:r>
      <w:r>
        <w:rPr>
          <w:rFonts w:ascii="Times New Roman" w:eastAsiaTheme="minorEastAsia" w:hAnsi="Times New Roman" w:cs="Times New Roman"/>
          <w:b/>
          <w:bCs/>
          <w:sz w:val="23"/>
          <w:szCs w:val="23"/>
          <w:lang w:val="en-US" w:eastAsia="zh-TW"/>
        </w:rPr>
        <w:tab/>
        <w:t>Briefing on meteorological conditions</w:t>
      </w:r>
    </w:p>
    <w:p w:rsidR="00243958" w:rsidRDefault="00243958" w:rsidP="001C2DF1">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.4.1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The wind is ... </w:t>
      </w:r>
      <w:r>
        <w:rPr>
          <w:rFonts w:ascii="Times New Roman" w:eastAsiaTheme="minorEastAsia" w:hAnsi="Times New Roman" w:cs="Times New Roman"/>
          <w:i/>
          <w:iCs/>
          <w:sz w:val="23"/>
          <w:szCs w:val="23"/>
          <w:lang w:val="en-US" w:eastAsia="zh-TW"/>
        </w:rPr>
        <w:t xml:space="preserve">(cardinal points) </w:t>
      </w:r>
      <w:r>
        <w:rPr>
          <w:rFonts w:ascii="Times New Roman" w:eastAsiaTheme="minorEastAsia" w:hAnsi="Times New Roman" w:cs="Times New Roman"/>
          <w:sz w:val="23"/>
          <w:szCs w:val="23"/>
          <w:lang w:val="en-US" w:eastAsia="zh-TW"/>
        </w:rPr>
        <w:t xml:space="preserve">force </w:t>
      </w:r>
      <w:ins w:id="244" w:author="CT LAI" w:date="2011-09-21T20:16: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Beaufort</w:t>
      </w:r>
      <w:proofErr w:type="gramStart"/>
      <w:ins w:id="245" w:author="CT LAI" w:date="2011-09-21T20:16: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 xml:space="preserve"> ...</w:t>
      </w:r>
      <w:proofErr w:type="gramEnd"/>
      <w:r>
        <w:rPr>
          <w:rFonts w:ascii="Times New Roman" w:eastAsiaTheme="minorEastAsia" w:hAnsi="Times New Roman" w:cs="Times New Roman"/>
          <w:sz w:val="23"/>
          <w:szCs w:val="23"/>
          <w:lang w:val="en-US" w:eastAsia="zh-TW"/>
        </w:rPr>
        <w:t xml:space="preserve"> .</w:t>
      </w:r>
    </w:p>
    <w:p w:rsidR="0061578F" w:rsidRDefault="0061578F" w:rsidP="001C2DF1">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w:t>
      </w:r>
      <w:proofErr w:type="gramStart"/>
      <w:r>
        <w:rPr>
          <w:rFonts w:ascii="Times New Roman" w:eastAsiaTheme="minorEastAsia" w:hAnsi="Times New Roman" w:cs="Times New Roman"/>
          <w:sz w:val="23"/>
          <w:szCs w:val="23"/>
          <w:lang w:val="en-US" w:eastAsia="zh-TW"/>
        </w:rPr>
        <w:t xml:space="preserve">8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Visibility</w:t>
      </w:r>
      <w:proofErr w:type="gramEnd"/>
      <w:r>
        <w:rPr>
          <w:rFonts w:ascii="Times New Roman" w:eastAsiaTheme="minorEastAsia" w:hAnsi="Times New Roman" w:cs="Times New Roman"/>
          <w:sz w:val="23"/>
          <w:szCs w:val="23"/>
          <w:lang w:val="en-US" w:eastAsia="zh-TW"/>
        </w:rPr>
        <w:t xml:space="preserve"> is ... </w:t>
      </w:r>
      <w:proofErr w:type="spellStart"/>
      <w:ins w:id="246" w:author="CT LAI" w:date="2011-09-21T20:18:00Z">
        <w:r>
          <w:rPr>
            <w:rFonts w:ascii="Times New Roman" w:eastAsiaTheme="minorEastAsia" w:hAnsi="Times New Roman" w:cs="Times New Roman"/>
            <w:sz w:val="23"/>
            <w:szCs w:val="23"/>
            <w:lang w:val="en-US" w:eastAsia="zh-TW"/>
          </w:rPr>
          <w:t>metres</w:t>
        </w:r>
        <w:proofErr w:type="spellEnd"/>
        <w:r>
          <w:rPr>
            <w:rFonts w:ascii="Times New Roman" w:eastAsiaTheme="minorEastAsia" w:hAnsi="Times New Roman" w:cs="Times New Roman"/>
            <w:sz w:val="23"/>
            <w:szCs w:val="23"/>
            <w:lang w:val="en-US" w:eastAsia="zh-TW"/>
          </w:rPr>
          <w:t>/</w:t>
        </w:r>
        <w:proofErr w:type="spellStart"/>
        <w:r>
          <w:rPr>
            <w:rFonts w:ascii="Times New Roman" w:eastAsiaTheme="minorEastAsia" w:hAnsi="Times New Roman" w:cs="Times New Roman"/>
            <w:sz w:val="23"/>
            <w:szCs w:val="23"/>
            <w:lang w:val="en-US" w:eastAsia="zh-TW"/>
          </w:rPr>
          <w:t>kilometres</w:t>
        </w:r>
        <w:proofErr w:type="spellEnd"/>
        <w:r>
          <w:rPr>
            <w:rFonts w:ascii="Times New Roman" w:eastAsiaTheme="minorEastAsia" w:hAnsi="Times New Roman" w:cs="Times New Roman"/>
            <w:sz w:val="23"/>
            <w:szCs w:val="23"/>
            <w:lang w:val="en-US" w:eastAsia="zh-TW"/>
          </w:rPr>
          <w:t>/cables/</w:t>
        </w:r>
      </w:ins>
      <w:r>
        <w:rPr>
          <w:rFonts w:ascii="Times New Roman" w:eastAsiaTheme="minorEastAsia" w:hAnsi="Times New Roman" w:cs="Times New Roman"/>
          <w:sz w:val="23"/>
          <w:szCs w:val="23"/>
          <w:lang w:val="en-US" w:eastAsia="zh-TW"/>
        </w:rPr>
        <w:t>nautical miles.</w:t>
      </w:r>
    </w:p>
    <w:p w:rsidR="0061578F" w:rsidRDefault="0061578F" w:rsidP="0061578F">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w:t>
      </w:r>
      <w:proofErr w:type="gramStart"/>
      <w:r>
        <w:rPr>
          <w:rFonts w:ascii="Times New Roman" w:eastAsiaTheme="minorEastAsia" w:hAnsi="Times New Roman" w:cs="Times New Roman"/>
          <w:sz w:val="23"/>
          <w:szCs w:val="23"/>
          <w:lang w:val="en-US" w:eastAsia="zh-TW"/>
        </w:rPr>
        <w:t xml:space="preserve">10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Visibility</w:t>
      </w:r>
      <w:proofErr w:type="gramEnd"/>
      <w:r>
        <w:rPr>
          <w:rFonts w:ascii="Times New Roman" w:eastAsiaTheme="minorEastAsia" w:hAnsi="Times New Roman" w:cs="Times New Roman"/>
          <w:sz w:val="23"/>
          <w:szCs w:val="23"/>
          <w:lang w:val="en-US" w:eastAsia="zh-TW"/>
        </w:rPr>
        <w:t xml:space="preserve"> is expected</w:t>
      </w:r>
    </w:p>
    <w:p w:rsidR="0061578F" w:rsidRDefault="0061578F" w:rsidP="0061578F">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to</w:t>
      </w:r>
      <w:proofErr w:type="gramEnd"/>
      <w:r>
        <w:rPr>
          <w:rFonts w:ascii="Times New Roman" w:eastAsiaTheme="minorEastAsia" w:hAnsi="Times New Roman" w:cs="Times New Roman"/>
          <w:sz w:val="23"/>
          <w:szCs w:val="23"/>
          <w:lang w:val="en-US" w:eastAsia="zh-TW"/>
        </w:rPr>
        <w:t xml:space="preserve"> decrease / increase to ...</w:t>
      </w:r>
      <w:r w:rsidRPr="0061578F">
        <w:rPr>
          <w:rFonts w:ascii="Times New Roman" w:eastAsiaTheme="minorEastAsia" w:hAnsi="Times New Roman" w:cs="Times New Roman"/>
          <w:sz w:val="23"/>
          <w:szCs w:val="23"/>
          <w:lang w:val="en-US" w:eastAsia="zh-TW"/>
        </w:rPr>
        <w:t xml:space="preserve"> </w:t>
      </w:r>
      <w:proofErr w:type="spellStart"/>
      <w:ins w:id="247" w:author="CT LAI" w:date="2011-09-21T20:18:00Z">
        <w:r>
          <w:rPr>
            <w:rFonts w:ascii="Times New Roman" w:eastAsiaTheme="minorEastAsia" w:hAnsi="Times New Roman" w:cs="Times New Roman"/>
            <w:sz w:val="23"/>
            <w:szCs w:val="23"/>
            <w:lang w:val="en-US" w:eastAsia="zh-TW"/>
          </w:rPr>
          <w:t>metres</w:t>
        </w:r>
        <w:proofErr w:type="spellEnd"/>
        <w:r>
          <w:rPr>
            <w:rFonts w:ascii="Times New Roman" w:eastAsiaTheme="minorEastAsia" w:hAnsi="Times New Roman" w:cs="Times New Roman"/>
            <w:sz w:val="23"/>
            <w:szCs w:val="23"/>
            <w:lang w:val="en-US" w:eastAsia="zh-TW"/>
          </w:rPr>
          <w:t>/</w:t>
        </w:r>
        <w:proofErr w:type="spellStart"/>
        <w:r>
          <w:rPr>
            <w:rFonts w:ascii="Times New Roman" w:eastAsiaTheme="minorEastAsia" w:hAnsi="Times New Roman" w:cs="Times New Roman"/>
            <w:sz w:val="23"/>
            <w:szCs w:val="23"/>
            <w:lang w:val="en-US" w:eastAsia="zh-TW"/>
          </w:rPr>
          <w:t>kilometres</w:t>
        </w:r>
        <w:proofErr w:type="spellEnd"/>
        <w:r>
          <w:rPr>
            <w:rFonts w:ascii="Times New Roman" w:eastAsiaTheme="minorEastAsia" w:hAnsi="Times New Roman" w:cs="Times New Roman"/>
            <w:sz w:val="23"/>
            <w:szCs w:val="23"/>
            <w:lang w:val="en-US" w:eastAsia="zh-TW"/>
          </w:rPr>
          <w:t>/cables/</w:t>
        </w:r>
      </w:ins>
      <w:r>
        <w:rPr>
          <w:rFonts w:ascii="Times New Roman" w:eastAsiaTheme="minorEastAsia" w:hAnsi="Times New Roman" w:cs="Times New Roman"/>
          <w:sz w:val="23"/>
          <w:szCs w:val="23"/>
          <w:lang w:val="en-US" w:eastAsia="zh-TW"/>
        </w:rPr>
        <w:t xml:space="preserve"> nautical miles (within ... hours).</w:t>
      </w:r>
    </w:p>
    <w:p w:rsidR="0061578F" w:rsidRDefault="0061578F" w:rsidP="0061578F">
      <w:pPr>
        <w:adjustRightInd w:val="0"/>
        <w:spacing w:line="293" w:lineRule="exact"/>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variable</w:t>
      </w:r>
      <w:proofErr w:type="gramEnd"/>
      <w:r>
        <w:rPr>
          <w:rFonts w:ascii="Times New Roman" w:eastAsiaTheme="minorEastAsia" w:hAnsi="Times New Roman" w:cs="Times New Roman"/>
          <w:sz w:val="23"/>
          <w:szCs w:val="23"/>
          <w:lang w:val="en-US" w:eastAsia="zh-TW"/>
        </w:rPr>
        <w:t xml:space="preserve"> between ... and ...</w:t>
      </w:r>
      <w:r w:rsidRPr="0061578F">
        <w:rPr>
          <w:rFonts w:ascii="Times New Roman" w:eastAsiaTheme="minorEastAsia" w:hAnsi="Times New Roman" w:cs="Times New Roman"/>
          <w:sz w:val="23"/>
          <w:szCs w:val="23"/>
          <w:lang w:val="en-US" w:eastAsia="zh-TW"/>
        </w:rPr>
        <w:t xml:space="preserve"> </w:t>
      </w:r>
      <w:proofErr w:type="spellStart"/>
      <w:ins w:id="248" w:author="CT LAI" w:date="2011-09-21T20:18:00Z">
        <w:r>
          <w:rPr>
            <w:rFonts w:ascii="Times New Roman" w:eastAsiaTheme="minorEastAsia" w:hAnsi="Times New Roman" w:cs="Times New Roman"/>
            <w:sz w:val="23"/>
            <w:szCs w:val="23"/>
            <w:lang w:val="en-US" w:eastAsia="zh-TW"/>
          </w:rPr>
          <w:t>metres</w:t>
        </w:r>
        <w:proofErr w:type="spellEnd"/>
        <w:r>
          <w:rPr>
            <w:rFonts w:ascii="Times New Roman" w:eastAsiaTheme="minorEastAsia" w:hAnsi="Times New Roman" w:cs="Times New Roman"/>
            <w:sz w:val="23"/>
            <w:szCs w:val="23"/>
            <w:lang w:val="en-US" w:eastAsia="zh-TW"/>
          </w:rPr>
          <w:t>/</w:t>
        </w:r>
        <w:proofErr w:type="spellStart"/>
        <w:r>
          <w:rPr>
            <w:rFonts w:ascii="Times New Roman" w:eastAsiaTheme="minorEastAsia" w:hAnsi="Times New Roman" w:cs="Times New Roman"/>
            <w:sz w:val="23"/>
            <w:szCs w:val="23"/>
            <w:lang w:val="en-US" w:eastAsia="zh-TW"/>
          </w:rPr>
          <w:t>kilometres</w:t>
        </w:r>
        <w:proofErr w:type="spellEnd"/>
        <w:r>
          <w:rPr>
            <w:rFonts w:ascii="Times New Roman" w:eastAsiaTheme="minorEastAsia" w:hAnsi="Times New Roman" w:cs="Times New Roman"/>
            <w:sz w:val="23"/>
            <w:szCs w:val="23"/>
            <w:lang w:val="en-US" w:eastAsia="zh-TW"/>
          </w:rPr>
          <w:t>/cables/</w:t>
        </w:r>
      </w:ins>
      <w:r>
        <w:rPr>
          <w:rFonts w:ascii="Times New Roman" w:eastAsiaTheme="minorEastAsia" w:hAnsi="Times New Roman" w:cs="Times New Roman"/>
          <w:sz w:val="23"/>
          <w:szCs w:val="23"/>
          <w:lang w:val="en-US" w:eastAsia="zh-TW"/>
        </w:rPr>
        <w:t xml:space="preserve"> nautical miles (within .... hours).</w:t>
      </w:r>
    </w:p>
    <w:p w:rsidR="0061578F" w:rsidRDefault="0061578F" w:rsidP="0061578F">
      <w:pPr>
        <w:adjustRightInd w:val="0"/>
        <w:spacing w:line="293" w:lineRule="exact"/>
        <w:ind w:left="480" w:firstLine="480"/>
        <w:rPr>
          <w:rFonts w:ascii="Times New Roman" w:eastAsiaTheme="minorEastAsia" w:hAnsi="Times New Roman" w:cs="Times New Roman"/>
          <w:sz w:val="23"/>
          <w:szCs w:val="23"/>
          <w:lang w:val="en-US" w:eastAsia="zh-TW"/>
        </w:rPr>
      </w:pPr>
    </w:p>
    <w:p w:rsidR="0061578F" w:rsidRDefault="0061578F" w:rsidP="001C2DF1">
      <w:pPr>
        <w:adjustRightInd w:val="0"/>
        <w:spacing w:line="293" w:lineRule="exact"/>
        <w:rPr>
          <w:rFonts w:ascii="Times New Roman" w:eastAsiaTheme="minorEastAsia" w:hAnsi="Times New Roman" w:cs="Times New Roman"/>
          <w:b/>
          <w:bCs/>
          <w:sz w:val="23"/>
          <w:szCs w:val="23"/>
          <w:lang w:val="en-US" w:eastAsia="zh-TW"/>
        </w:rPr>
      </w:pPr>
    </w:p>
    <w:p w:rsidR="009B5F92" w:rsidRDefault="009B5F92" w:rsidP="009B5F92">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B1/1.9 </w:t>
      </w:r>
      <w:r>
        <w:rPr>
          <w:rFonts w:ascii="Times New Roman" w:eastAsiaTheme="minorEastAsia" w:hAnsi="Times New Roman" w:cs="Times New Roman"/>
          <w:b/>
          <w:bCs/>
          <w:sz w:val="23"/>
          <w:szCs w:val="23"/>
          <w:lang w:val="en-US" w:eastAsia="zh-TW"/>
        </w:rPr>
        <w:tab/>
        <w:t>Briefing on operation of main engine and auxiliary equipment (P.69)</w:t>
      </w:r>
    </w:p>
    <w:p w:rsidR="001C2DF1" w:rsidRDefault="009B5F92" w:rsidP="009B5F92">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See also B1/1.8.</w:t>
      </w:r>
    </w:p>
    <w:p w:rsidR="009B5F92" w:rsidRDefault="009B5F92" w:rsidP="009B5F92">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.4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There </w:t>
      </w:r>
      <w:del w:id="249" w:author="CT LAI" w:date="2011-09-21T21:20:00Z">
        <w:r w:rsidDel="009B5F92">
          <w:rPr>
            <w:rFonts w:ascii="Times New Roman" w:eastAsiaTheme="minorEastAsia" w:hAnsi="Times New Roman" w:cs="Times New Roman"/>
            <w:sz w:val="23"/>
            <w:szCs w:val="23"/>
            <w:lang w:val="en-US" w:eastAsia="zh-TW"/>
          </w:rPr>
          <w:delText xml:space="preserve">are </w:delText>
        </w:r>
      </w:del>
      <w:ins w:id="250" w:author="CT LAI" w:date="2011-09-21T21:20:00Z">
        <w:r>
          <w:rPr>
            <w:rFonts w:ascii="Times New Roman" w:eastAsiaTheme="minorEastAsia" w:hAnsi="Times New Roman" w:cs="Times New Roman"/>
            <w:sz w:val="23"/>
            <w:szCs w:val="23"/>
            <w:lang w:val="en-US" w:eastAsia="zh-TW"/>
          </w:rPr>
          <w:t xml:space="preserve">is </w:t>
        </w:r>
      </w:ins>
      <w:r>
        <w:rPr>
          <w:rFonts w:ascii="Times New Roman" w:eastAsiaTheme="minorEastAsia" w:hAnsi="Times New Roman" w:cs="Times New Roman"/>
          <w:sz w:val="23"/>
          <w:szCs w:val="23"/>
          <w:lang w:val="en-US" w:eastAsia="zh-TW"/>
        </w:rPr>
        <w:t>no problems.</w:t>
      </w:r>
    </w:p>
    <w:p w:rsidR="009B5F92" w:rsidRDefault="009B5F92" w:rsidP="009B5F92">
      <w:pPr>
        <w:adjustRightInd w:val="0"/>
        <w:spacing w:line="293" w:lineRule="exact"/>
        <w:rPr>
          <w:rFonts w:ascii="Times New Roman"/>
          <w:color w:val="000000"/>
          <w:sz w:val="24"/>
          <w:lang w:val="en-US"/>
        </w:rPr>
      </w:pPr>
    </w:p>
    <w:p w:rsidR="009B5F92" w:rsidRDefault="009B5F92" w:rsidP="009B5F92">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B1/1.11 </w:t>
      </w:r>
      <w:r>
        <w:rPr>
          <w:rFonts w:ascii="Times New Roman" w:eastAsiaTheme="minorEastAsia" w:hAnsi="Times New Roman" w:cs="Times New Roman"/>
          <w:b/>
          <w:bCs/>
          <w:sz w:val="23"/>
          <w:szCs w:val="23"/>
          <w:lang w:val="en-US" w:eastAsia="zh-TW"/>
        </w:rPr>
        <w:tab/>
        <w:t>Briefing on special machinery events and repairs (P.70)</w:t>
      </w:r>
    </w:p>
    <w:p w:rsidR="0049263D" w:rsidRDefault="009B5F92" w:rsidP="0049263D">
      <w:pPr>
        <w:widowControl w:val="0"/>
        <w:autoSpaceDE w:val="0"/>
        <w:autoSpaceDN w:val="0"/>
        <w:adjustRightInd w:val="0"/>
        <w:rPr>
          <w:rFonts w:ascii="Times New Roman" w:eastAsiaTheme="minorEastAsia" w:hAnsi="Times New Roman" w:cs="Times New Roman"/>
          <w:sz w:val="23"/>
          <w:szCs w:val="23"/>
          <w:lang w:val="en-US" w:eastAsia="zh-TW"/>
        </w:rPr>
        <w:pPrChange w:id="251" w:author="CT LAI" w:date="2011-09-21T21:29:00Z">
          <w:pPr>
            <w:widowControl w:val="0"/>
            <w:autoSpaceDE w:val="0"/>
            <w:autoSpaceDN w:val="0"/>
            <w:adjustRightInd w:val="0"/>
            <w:ind w:left="991" w:hangingChars="431" w:hanging="991"/>
          </w:pPr>
        </w:pPrChange>
      </w:pPr>
      <w:r>
        <w:rPr>
          <w:rFonts w:ascii="Times New Roman" w:eastAsiaTheme="minorEastAsia" w:hAnsi="Times New Roman" w:cs="Times New Roman"/>
          <w:sz w:val="23"/>
          <w:szCs w:val="23"/>
          <w:lang w:val="en-US" w:eastAsia="zh-TW"/>
        </w:rPr>
        <w:t xml:space="preserve">.5 </w:t>
      </w:r>
      <w:r>
        <w:rPr>
          <w:rFonts w:ascii="Times New Roman" w:eastAsiaTheme="minorEastAsia" w:hAnsi="Times New Roman" w:cs="Times New Roman"/>
          <w:sz w:val="23"/>
          <w:szCs w:val="23"/>
          <w:lang w:val="en-US" w:eastAsia="zh-TW"/>
        </w:rPr>
        <w:tab/>
      </w:r>
      <w:r w:rsidR="009D7154">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Call the Master / Chief Engineer if the revolution</w:t>
      </w:r>
      <w:del w:id="252" w:author="CT LAI" w:date="2011-09-21T21:28:00Z">
        <w:r w:rsidDel="009B5F92">
          <w:rPr>
            <w:rFonts w:ascii="Times New Roman" w:eastAsiaTheme="minorEastAsia" w:hAnsi="Times New Roman" w:cs="Times New Roman"/>
            <w:sz w:val="23"/>
            <w:szCs w:val="23"/>
            <w:lang w:val="en-US" w:eastAsia="zh-TW"/>
          </w:rPr>
          <w:delText>s</w:delText>
        </w:r>
      </w:del>
      <w:r>
        <w:rPr>
          <w:rFonts w:ascii="Times New Roman" w:eastAsiaTheme="minorEastAsia" w:hAnsi="Times New Roman" w:cs="Times New Roman"/>
          <w:sz w:val="23"/>
          <w:szCs w:val="23"/>
          <w:lang w:val="en-US" w:eastAsia="zh-TW"/>
        </w:rPr>
        <w:t xml:space="preserve"> of the main engine(s)</w:t>
      </w:r>
    </w:p>
    <w:p w:rsidR="0049263D" w:rsidRDefault="009B5F92" w:rsidP="0049263D">
      <w:pPr>
        <w:adjustRightInd w:val="0"/>
        <w:spacing w:line="293" w:lineRule="exact"/>
        <w:ind w:leftChars="450" w:left="990" w:firstLine="2"/>
        <w:rPr>
          <w:rFonts w:ascii="Times New Roman" w:eastAsiaTheme="minorEastAsia" w:hAnsi="Times New Roman" w:cs="Times New Roman"/>
          <w:sz w:val="23"/>
          <w:szCs w:val="23"/>
          <w:lang w:val="en-US" w:eastAsia="zh-TW"/>
        </w:rPr>
        <w:pPrChange w:id="253" w:author="CT LAI" w:date="2011-09-21T21:29:00Z">
          <w:pPr>
            <w:adjustRightInd w:val="0"/>
            <w:spacing w:line="293" w:lineRule="exact"/>
            <w:ind w:left="991" w:hangingChars="431" w:hanging="991"/>
          </w:pPr>
        </w:pPrChange>
      </w:pPr>
      <w:del w:id="254" w:author="CT LAI" w:date="2011-09-21T21:28:00Z">
        <w:r w:rsidDel="009B5F92">
          <w:rPr>
            <w:rFonts w:ascii="Times New Roman" w:eastAsiaTheme="minorEastAsia" w:hAnsi="Times New Roman" w:cs="Times New Roman"/>
            <w:sz w:val="23"/>
            <w:szCs w:val="23"/>
            <w:lang w:val="en-US" w:eastAsia="zh-TW"/>
          </w:rPr>
          <w:delText>are</w:delText>
        </w:r>
      </w:del>
      <w:r>
        <w:rPr>
          <w:rFonts w:ascii="Times New Roman" w:eastAsiaTheme="minorEastAsia" w:hAnsi="Times New Roman" w:cs="Times New Roman"/>
          <w:sz w:val="23"/>
          <w:szCs w:val="23"/>
          <w:lang w:val="en-US" w:eastAsia="zh-TW"/>
        </w:rPr>
        <w:t xml:space="preserve"> </w:t>
      </w:r>
      <w:proofErr w:type="gramStart"/>
      <w:ins w:id="255" w:author="CT LAI" w:date="2011-09-21T21:28:00Z">
        <w:r>
          <w:rPr>
            <w:rFonts w:ascii="Times New Roman" w:eastAsiaTheme="minorEastAsia" w:hAnsi="Times New Roman" w:cs="Times New Roman"/>
            <w:sz w:val="23"/>
            <w:szCs w:val="23"/>
            <w:lang w:val="en-US" w:eastAsia="zh-TW"/>
          </w:rPr>
          <w:t>is</w:t>
        </w:r>
        <w:proofErr w:type="gramEnd"/>
        <w:r>
          <w:rPr>
            <w:rFonts w:ascii="Times New Roman" w:eastAsiaTheme="minorEastAsia" w:hAnsi="Times New Roman" w:cs="Times New Roman"/>
            <w:sz w:val="23"/>
            <w:szCs w:val="23"/>
            <w:lang w:val="en-US" w:eastAsia="zh-TW"/>
          </w:rPr>
          <w:t xml:space="preserve"> </w:t>
        </w:r>
      </w:ins>
      <w:r>
        <w:rPr>
          <w:rFonts w:ascii="Times New Roman" w:eastAsiaTheme="minorEastAsia" w:hAnsi="Times New Roman" w:cs="Times New Roman"/>
          <w:sz w:val="23"/>
          <w:szCs w:val="23"/>
          <w:lang w:val="en-US" w:eastAsia="zh-TW"/>
        </w:rPr>
        <w:t>below ... per minute.</w:t>
      </w:r>
    </w:p>
    <w:p w:rsidR="00FC6B0D" w:rsidRDefault="00FC6B0D" w:rsidP="009D7154">
      <w:pPr>
        <w:adjustRightInd w:val="0"/>
        <w:spacing w:line="293" w:lineRule="exact"/>
        <w:ind w:leftChars="450" w:left="990" w:firstLine="2"/>
        <w:rPr>
          <w:rFonts w:ascii="Times New Roman"/>
          <w:color w:val="000000"/>
          <w:sz w:val="24"/>
          <w:lang w:val="en-US"/>
        </w:rPr>
      </w:pPr>
    </w:p>
    <w:p w:rsidR="009B5F92" w:rsidRDefault="00FC6B0D" w:rsidP="009B5F92">
      <w:pPr>
        <w:adjustRightInd w:val="0"/>
        <w:spacing w:line="293" w:lineRule="exact"/>
        <w:rPr>
          <w:rFonts w:ascii="Times New Roman"/>
          <w:color w:val="000000"/>
          <w:sz w:val="24"/>
          <w:lang w:val="en-US"/>
        </w:rPr>
      </w:pPr>
      <w:r>
        <w:rPr>
          <w:rFonts w:ascii="Times New Roman" w:eastAsiaTheme="minorEastAsia" w:hAnsi="Times New Roman" w:cs="Times New Roman"/>
          <w:b/>
          <w:bCs/>
          <w:sz w:val="23"/>
          <w:szCs w:val="23"/>
          <w:lang w:val="en-US" w:eastAsia="zh-TW"/>
        </w:rPr>
        <w:t xml:space="preserve">B1/1.12 </w:t>
      </w:r>
      <w:r>
        <w:rPr>
          <w:rFonts w:ascii="Times New Roman" w:eastAsiaTheme="minorEastAsia" w:hAnsi="Times New Roman" w:cs="Times New Roman"/>
          <w:b/>
          <w:bCs/>
          <w:sz w:val="23"/>
          <w:szCs w:val="23"/>
          <w:lang w:val="en-US" w:eastAsia="zh-TW"/>
        </w:rPr>
        <w:tab/>
        <w:t>Briefing on record keeping</w:t>
      </w:r>
    </w:p>
    <w:p w:rsidR="009B5F92" w:rsidRPr="00FC6B0D" w:rsidRDefault="00FC6B0D" w:rsidP="009B5F92">
      <w:pPr>
        <w:adjustRightInd w:val="0"/>
        <w:spacing w:line="293" w:lineRule="exact"/>
        <w:rPr>
          <w:rFonts w:ascii="Times New Roman"/>
          <w:color w:val="000000"/>
          <w:sz w:val="24"/>
          <w:lang w:val="en-US"/>
        </w:rPr>
      </w:pPr>
      <w:ins w:id="256" w:author="CT LAI" w:date="2011-09-21T22:11:00Z">
        <w:r>
          <w:rPr>
            <w:rFonts w:ascii="Times New Roman"/>
            <w:color w:val="000000"/>
            <w:sz w:val="24"/>
            <w:lang w:val="en-US"/>
          </w:rPr>
          <w:t>.3</w:t>
        </w:r>
        <w:r>
          <w:rPr>
            <w:rFonts w:ascii="Times New Roman"/>
            <w:color w:val="000000"/>
            <w:sz w:val="24"/>
            <w:lang w:val="en-US"/>
          </w:rPr>
          <w:tab/>
        </w:r>
        <w:r>
          <w:rPr>
            <w:rFonts w:ascii="Times New Roman"/>
            <w:color w:val="000000"/>
            <w:sz w:val="24"/>
            <w:lang w:val="en-US"/>
          </w:rPr>
          <w:tab/>
          <w:t>The VDR is on/working</w:t>
        </w:r>
      </w:ins>
    </w:p>
    <w:p w:rsidR="009B5F92" w:rsidRDefault="009B5F92" w:rsidP="009B5F92">
      <w:pPr>
        <w:adjustRightInd w:val="0"/>
        <w:spacing w:line="293" w:lineRule="exact"/>
        <w:rPr>
          <w:rFonts w:ascii="Times New Roman"/>
          <w:color w:val="000000"/>
          <w:sz w:val="24"/>
          <w:lang w:val="en-US"/>
        </w:rPr>
      </w:pPr>
    </w:p>
    <w:p w:rsidR="00FC6B0D" w:rsidRDefault="00FC6B0D" w:rsidP="00FC6B0D">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B1/2 </w:t>
      </w:r>
      <w:r>
        <w:rPr>
          <w:rFonts w:ascii="Times New Roman" w:eastAsiaTheme="minorEastAsia" w:hAnsi="Times New Roman" w:cs="Times New Roman"/>
          <w:b/>
          <w:bCs/>
          <w:sz w:val="23"/>
          <w:szCs w:val="23"/>
          <w:lang w:val="en-US" w:eastAsia="zh-TW"/>
        </w:rPr>
        <w:tab/>
        <w:t>Trim, list and stability</w:t>
      </w:r>
    </w:p>
    <w:p w:rsidR="00FC6B0D" w:rsidRDefault="00FC6B0D" w:rsidP="00FC6B0D">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The vessel is on even keel (at present).</w:t>
      </w:r>
    </w:p>
    <w:p w:rsidR="009B5F92" w:rsidRDefault="00FC6B0D" w:rsidP="00FC6B0D">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.1.1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proofErr w:type="gramStart"/>
      <w:r>
        <w:rPr>
          <w:rFonts w:ascii="Times New Roman" w:eastAsiaTheme="minorEastAsia" w:hAnsi="Times New Roman" w:cs="Times New Roman"/>
          <w:sz w:val="23"/>
          <w:szCs w:val="23"/>
          <w:lang w:val="en-US" w:eastAsia="zh-TW"/>
        </w:rPr>
        <w:t>The</w:t>
      </w:r>
      <w:proofErr w:type="gramEnd"/>
      <w:r>
        <w:rPr>
          <w:rFonts w:ascii="Times New Roman" w:eastAsiaTheme="minorEastAsia" w:hAnsi="Times New Roman" w:cs="Times New Roman"/>
          <w:sz w:val="23"/>
          <w:szCs w:val="23"/>
          <w:lang w:val="en-US" w:eastAsia="zh-TW"/>
        </w:rPr>
        <w:t xml:space="preserve"> vessel is ... </w:t>
      </w:r>
      <w:proofErr w:type="spellStart"/>
      <w:r>
        <w:rPr>
          <w:rFonts w:ascii="Times New Roman" w:eastAsiaTheme="minorEastAsia" w:hAnsi="Times New Roman" w:cs="Times New Roman"/>
          <w:sz w:val="23"/>
          <w:szCs w:val="23"/>
          <w:lang w:val="en-US" w:eastAsia="zh-TW"/>
        </w:rPr>
        <w:t>metres</w:t>
      </w:r>
      <w:proofErr w:type="spellEnd"/>
      <w:r>
        <w:rPr>
          <w:rFonts w:ascii="Times New Roman" w:eastAsiaTheme="minorEastAsia" w:hAnsi="Times New Roman" w:cs="Times New Roman"/>
          <w:sz w:val="23"/>
          <w:szCs w:val="23"/>
          <w:lang w:val="en-US" w:eastAsia="zh-TW"/>
        </w:rPr>
        <w:t xml:space="preserve"> </w:t>
      </w:r>
      <w:del w:id="257" w:author="CT LAI" w:date="2011-09-21T22:20:00Z">
        <w:r w:rsidDel="00FC6B0D">
          <w:rPr>
            <w:rFonts w:ascii="Times New Roman" w:eastAsiaTheme="minorEastAsia" w:hAnsi="Times New Roman" w:cs="Times New Roman"/>
            <w:sz w:val="23"/>
            <w:szCs w:val="23"/>
            <w:lang w:val="en-US" w:eastAsia="zh-TW"/>
          </w:rPr>
          <w:delText>down</w:delText>
        </w:r>
      </w:del>
      <w:ins w:id="258" w:author="CT LAI" w:date="2011-09-21T22:20:00Z">
        <w:r>
          <w:rPr>
            <w:rFonts w:ascii="Times New Roman" w:eastAsiaTheme="minorEastAsia" w:hAnsi="Times New Roman" w:cs="Times New Roman"/>
            <w:sz w:val="23"/>
            <w:szCs w:val="23"/>
            <w:lang w:val="en-US" w:eastAsia="zh-TW"/>
          </w:rPr>
          <w:t xml:space="preserve"> </w:t>
        </w:r>
        <w:proofErr w:type="spellStart"/>
        <w:r>
          <w:rPr>
            <w:rFonts w:ascii="Times New Roman" w:eastAsiaTheme="minorEastAsia" w:hAnsi="Times New Roman" w:cs="Times New Roman"/>
            <w:sz w:val="23"/>
            <w:szCs w:val="23"/>
            <w:lang w:val="en-US" w:eastAsia="zh-TW"/>
          </w:rPr>
          <w:t>trimmed</w:t>
        </w:r>
      </w:ins>
      <w:del w:id="259" w:author="CT LAI" w:date="2011-09-21T22:20:00Z">
        <w:r w:rsidDel="00FC6B0D">
          <w:rPr>
            <w:rFonts w:ascii="Times New Roman" w:eastAsiaTheme="minorEastAsia" w:hAnsi="Times New Roman" w:cs="Times New Roman"/>
            <w:sz w:val="23"/>
            <w:szCs w:val="23"/>
            <w:lang w:val="en-US" w:eastAsia="zh-TW"/>
          </w:rPr>
          <w:delText xml:space="preserve"> </w:delText>
        </w:r>
      </w:del>
      <w:r>
        <w:rPr>
          <w:rFonts w:ascii="Times New Roman" w:eastAsiaTheme="minorEastAsia" w:hAnsi="Times New Roman" w:cs="Times New Roman"/>
          <w:sz w:val="23"/>
          <w:szCs w:val="23"/>
          <w:lang w:val="en-US" w:eastAsia="zh-TW"/>
        </w:rPr>
        <w:t>by</w:t>
      </w:r>
      <w:proofErr w:type="spellEnd"/>
      <w:r>
        <w:rPr>
          <w:rFonts w:ascii="Times New Roman" w:eastAsiaTheme="minorEastAsia" w:hAnsi="Times New Roman" w:cs="Times New Roman"/>
          <w:sz w:val="23"/>
          <w:szCs w:val="23"/>
          <w:lang w:val="en-US" w:eastAsia="zh-TW"/>
        </w:rPr>
        <w:t xml:space="preserve"> the head / stern (at present).</w:t>
      </w:r>
    </w:p>
    <w:p w:rsidR="009E47C9" w:rsidRDefault="009E47C9" w:rsidP="00FC6B0D">
      <w:pPr>
        <w:adjustRightInd w:val="0"/>
        <w:spacing w:line="293" w:lineRule="exact"/>
        <w:rPr>
          <w:rFonts w:ascii="Times New Roman" w:eastAsiaTheme="minorEastAsia" w:hAnsi="Times New Roman" w:cs="Times New Roman"/>
          <w:sz w:val="23"/>
          <w:szCs w:val="23"/>
          <w:lang w:val="en-US" w:eastAsia="zh-TW"/>
        </w:rPr>
      </w:pPr>
    </w:p>
    <w:p w:rsidR="009E47C9" w:rsidRDefault="009E47C9" w:rsidP="009E47C9">
      <w:pPr>
        <w:widowControl w:val="0"/>
        <w:autoSpaceDE w:val="0"/>
        <w:autoSpaceDN w:val="0"/>
        <w:adjustRightInd w:val="0"/>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B2/1.2 </w:t>
      </w:r>
      <w:r>
        <w:rPr>
          <w:rFonts w:ascii="Times New Roman" w:eastAsiaTheme="minorEastAsia" w:hAnsi="Times New Roman" w:cs="Times New Roman"/>
          <w:b/>
          <w:bCs/>
          <w:sz w:val="23"/>
          <w:szCs w:val="23"/>
          <w:lang w:val="en-US" w:eastAsia="zh-TW"/>
        </w:rPr>
        <w:tab/>
        <w:t>Briefing crew and passengers (P.71 &amp; 72))</w:t>
      </w:r>
    </w:p>
    <w:p w:rsidR="009E47C9" w:rsidRDefault="009E47C9" w:rsidP="009E47C9">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See also B4 </w:t>
      </w:r>
      <w:proofErr w:type="gramStart"/>
      <w:r>
        <w:rPr>
          <w:rFonts w:ascii="Times New Roman" w:eastAsiaTheme="minorEastAsia" w:hAnsi="Times New Roman" w:cs="Times New Roman"/>
          <w:sz w:val="23"/>
          <w:szCs w:val="23"/>
          <w:lang w:val="en-US" w:eastAsia="zh-TW"/>
        </w:rPr>
        <w:t>“ Passenger</w:t>
      </w:r>
      <w:proofErr w:type="gramEnd"/>
      <w:r>
        <w:rPr>
          <w:rFonts w:ascii="Times New Roman" w:eastAsiaTheme="minorEastAsia" w:hAnsi="Times New Roman" w:cs="Times New Roman"/>
          <w:sz w:val="23"/>
          <w:szCs w:val="23"/>
          <w:lang w:val="en-US" w:eastAsia="zh-TW"/>
        </w:rPr>
        <w:t xml:space="preserve"> care”.</w:t>
      </w:r>
    </w:p>
    <w:p w:rsidR="009E47C9" w:rsidRDefault="009E47C9" w:rsidP="009E47C9">
      <w:pPr>
        <w:adjustRightInd w:val="0"/>
        <w:spacing w:line="293" w:lineRule="exact"/>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.2.3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proofErr w:type="gramStart"/>
      <w:r>
        <w:rPr>
          <w:rFonts w:ascii="Times New Roman" w:eastAsiaTheme="minorEastAsia" w:hAnsi="Times New Roman" w:cs="Times New Roman"/>
          <w:sz w:val="23"/>
          <w:szCs w:val="23"/>
          <w:lang w:val="en-US" w:eastAsia="zh-TW"/>
        </w:rPr>
        <w:t>For</w:t>
      </w:r>
      <w:proofErr w:type="gramEnd"/>
      <w:r>
        <w:rPr>
          <w:rFonts w:ascii="Times New Roman" w:eastAsiaTheme="minorEastAsia" w:hAnsi="Times New Roman" w:cs="Times New Roman"/>
          <w:sz w:val="23"/>
          <w:szCs w:val="23"/>
          <w:lang w:val="en-US" w:eastAsia="zh-TW"/>
        </w:rPr>
        <w:t xml:space="preserve"> safety reasons I request all crew members to go to their </w:t>
      </w:r>
      <w:ins w:id="260" w:author="CT LAI" w:date="2011-09-21T22:32: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assembly</w:t>
      </w:r>
      <w:ins w:id="261" w:author="CT LAI" w:date="2011-09-21T22:32:00Z">
        <w:r>
          <w:rPr>
            <w:rFonts w:ascii="Times New Roman" w:eastAsiaTheme="minorEastAsia" w:hAnsi="Times New Roman" w:cs="Times New Roman"/>
            <w:sz w:val="23"/>
            <w:szCs w:val="23"/>
            <w:lang w:val="en-US" w:eastAsia="zh-TW"/>
          </w:rPr>
          <w:t>) muster</w:t>
        </w:r>
      </w:ins>
      <w:r>
        <w:rPr>
          <w:rFonts w:ascii="Times New Roman" w:eastAsiaTheme="minorEastAsia" w:hAnsi="Times New Roman" w:cs="Times New Roman"/>
          <w:sz w:val="23"/>
          <w:szCs w:val="23"/>
          <w:lang w:val="en-US" w:eastAsia="zh-TW"/>
        </w:rPr>
        <w:t xml:space="preserve"> stations.</w:t>
      </w:r>
    </w:p>
    <w:p w:rsidR="009E47C9" w:rsidRDefault="009E47C9" w:rsidP="009E47C9">
      <w:pPr>
        <w:adjustRightInd w:val="0"/>
        <w:spacing w:line="293" w:lineRule="exact"/>
        <w:rPr>
          <w:rFonts w:ascii="Times New Roman" w:eastAsiaTheme="minorEastAsia" w:hAnsi="Times New Roman" w:cs="Times New Roman"/>
          <w:sz w:val="23"/>
          <w:szCs w:val="23"/>
          <w:lang w:val="en-US" w:eastAsia="zh-TW"/>
        </w:rPr>
      </w:pPr>
    </w:p>
    <w:p w:rsidR="009E47C9" w:rsidRDefault="009E47C9" w:rsidP="009E47C9">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.3.5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All crew members to </w:t>
      </w:r>
      <w:ins w:id="262" w:author="CT LAI" w:date="2011-09-21T22:35: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assembly</w:t>
      </w:r>
      <w:ins w:id="263" w:author="CT LAI" w:date="2011-09-21T22:36:00Z">
        <w:r>
          <w:rPr>
            <w:rFonts w:ascii="Times New Roman" w:eastAsiaTheme="minorEastAsia" w:hAnsi="Times New Roman" w:cs="Times New Roman"/>
            <w:sz w:val="23"/>
            <w:szCs w:val="23"/>
            <w:lang w:val="en-US" w:eastAsia="zh-TW"/>
          </w:rPr>
          <w:t>) muster</w:t>
        </w:r>
      </w:ins>
      <w:r>
        <w:rPr>
          <w:rFonts w:ascii="Times New Roman" w:eastAsiaTheme="minorEastAsia" w:hAnsi="Times New Roman" w:cs="Times New Roman"/>
          <w:sz w:val="23"/>
          <w:szCs w:val="23"/>
          <w:lang w:val="en-US" w:eastAsia="zh-TW"/>
        </w:rPr>
        <w:t xml:space="preserve"> stations.</w:t>
      </w:r>
    </w:p>
    <w:p w:rsidR="009E47C9" w:rsidRDefault="009E47C9" w:rsidP="009E47C9">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.3.6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Follow the escape routes shown.</w:t>
      </w:r>
    </w:p>
    <w:p w:rsidR="009E47C9" w:rsidRDefault="009E47C9" w:rsidP="009E47C9">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lastRenderedPageBreak/>
        <w:t xml:space="preserve">.3.7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proofErr w:type="gramStart"/>
      <w:r>
        <w:rPr>
          <w:rFonts w:ascii="Times New Roman" w:eastAsiaTheme="minorEastAsia" w:hAnsi="Times New Roman" w:cs="Times New Roman"/>
          <w:sz w:val="23"/>
          <w:szCs w:val="23"/>
          <w:lang w:val="en-US" w:eastAsia="zh-TW"/>
        </w:rPr>
        <w:t>The</w:t>
      </w:r>
      <w:proofErr w:type="gramEnd"/>
      <w:r>
        <w:rPr>
          <w:rFonts w:ascii="Times New Roman" w:eastAsiaTheme="minorEastAsia" w:hAnsi="Times New Roman" w:cs="Times New Roman"/>
          <w:sz w:val="23"/>
          <w:szCs w:val="23"/>
          <w:lang w:val="en-US" w:eastAsia="zh-TW"/>
        </w:rPr>
        <w:t xml:space="preserve"> route to the </w:t>
      </w:r>
      <w:ins w:id="264" w:author="CT LAI" w:date="2011-09-21T22:36: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assembly</w:t>
      </w:r>
      <w:ins w:id="265" w:author="CT LAI" w:date="2011-09-21T22:36:00Z">
        <w:r>
          <w:rPr>
            <w:rFonts w:ascii="Times New Roman" w:eastAsiaTheme="minorEastAsia" w:hAnsi="Times New Roman" w:cs="Times New Roman"/>
            <w:sz w:val="23"/>
            <w:szCs w:val="23"/>
            <w:lang w:val="en-US" w:eastAsia="zh-TW"/>
          </w:rPr>
          <w:t>) muster</w:t>
        </w:r>
      </w:ins>
      <w:r>
        <w:rPr>
          <w:rFonts w:ascii="Times New Roman" w:eastAsiaTheme="minorEastAsia" w:hAnsi="Times New Roman" w:cs="Times New Roman"/>
          <w:sz w:val="23"/>
          <w:szCs w:val="23"/>
          <w:lang w:val="en-US" w:eastAsia="zh-TW"/>
        </w:rPr>
        <w:t xml:space="preserve"> station is ... not clear.</w:t>
      </w:r>
    </w:p>
    <w:p w:rsidR="009E47C9" w:rsidRDefault="009E47C9" w:rsidP="009E47C9">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.3.7.1 </w:t>
      </w:r>
      <w:r>
        <w:rPr>
          <w:rFonts w:ascii="Times New Roman" w:eastAsiaTheme="minorEastAsia" w:hAnsi="Times New Roman" w:cs="Times New Roman"/>
          <w:sz w:val="23"/>
          <w:szCs w:val="23"/>
          <w:lang w:val="en-US" w:eastAsia="zh-TW"/>
        </w:rPr>
        <w:tab/>
        <w:t xml:space="preserve">The route to the </w:t>
      </w:r>
      <w:ins w:id="266" w:author="CT LAI" w:date="2011-09-21T22:36: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assembly</w:t>
      </w:r>
      <w:ins w:id="267" w:author="CT LAI" w:date="2011-09-21T22:36:00Z">
        <w:r>
          <w:rPr>
            <w:rFonts w:ascii="Times New Roman" w:eastAsiaTheme="minorEastAsia" w:hAnsi="Times New Roman" w:cs="Times New Roman"/>
            <w:sz w:val="23"/>
            <w:szCs w:val="23"/>
            <w:lang w:val="en-US" w:eastAsia="zh-TW"/>
          </w:rPr>
          <w:t>) muster</w:t>
        </w:r>
      </w:ins>
      <w:r>
        <w:rPr>
          <w:rFonts w:ascii="Times New Roman" w:eastAsiaTheme="minorEastAsia" w:hAnsi="Times New Roman" w:cs="Times New Roman"/>
          <w:sz w:val="23"/>
          <w:szCs w:val="23"/>
          <w:lang w:val="en-US" w:eastAsia="zh-TW"/>
        </w:rPr>
        <w:t xml:space="preserve"> station will be </w:t>
      </w:r>
      <w:proofErr w:type="gramStart"/>
      <w:r>
        <w:rPr>
          <w:rFonts w:ascii="Times New Roman" w:eastAsiaTheme="minorEastAsia" w:hAnsi="Times New Roman" w:cs="Times New Roman"/>
          <w:sz w:val="23"/>
          <w:szCs w:val="23"/>
          <w:lang w:val="en-US" w:eastAsia="zh-TW"/>
        </w:rPr>
        <w:t>via ...</w:t>
      </w:r>
      <w:proofErr w:type="gramEnd"/>
      <w:r>
        <w:rPr>
          <w:rFonts w:ascii="Times New Roman" w:eastAsiaTheme="minorEastAsia" w:hAnsi="Times New Roman" w:cs="Times New Roman"/>
          <w:sz w:val="23"/>
          <w:szCs w:val="23"/>
          <w:lang w:val="en-US" w:eastAsia="zh-TW"/>
        </w:rPr>
        <w:t xml:space="preserve"> .</w:t>
      </w:r>
    </w:p>
    <w:p w:rsidR="009E47C9" w:rsidRDefault="009E47C9" w:rsidP="009E47C9">
      <w:pPr>
        <w:widowControl w:val="0"/>
        <w:autoSpaceDE w:val="0"/>
        <w:autoSpaceDN w:val="0"/>
        <w:adjustRightInd w:val="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.3.8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r>
      <w:ins w:id="268" w:author="CT LAI" w:date="2011-09-21T22:36:00Z">
        <w:r>
          <w:rPr>
            <w:rFonts w:ascii="Times New Roman" w:eastAsiaTheme="minorEastAsia" w:hAnsi="Times New Roman" w:cs="Times New Roman"/>
            <w:sz w:val="23"/>
            <w:szCs w:val="23"/>
            <w:lang w:val="en-US" w:eastAsia="zh-TW"/>
          </w:rPr>
          <w:t>(</w:t>
        </w:r>
      </w:ins>
      <w:r>
        <w:rPr>
          <w:rFonts w:ascii="Times New Roman" w:eastAsiaTheme="minorEastAsia" w:hAnsi="Times New Roman" w:cs="Times New Roman"/>
          <w:sz w:val="23"/>
          <w:szCs w:val="23"/>
          <w:lang w:val="en-US" w:eastAsia="zh-TW"/>
        </w:rPr>
        <w:t>Assemble</w:t>
      </w:r>
      <w:ins w:id="269" w:author="CT LAI" w:date="2011-09-21T22:36:00Z">
        <w:r>
          <w:rPr>
            <w:rFonts w:ascii="Times New Roman" w:eastAsiaTheme="minorEastAsia" w:hAnsi="Times New Roman" w:cs="Times New Roman"/>
            <w:sz w:val="23"/>
            <w:szCs w:val="23"/>
            <w:lang w:val="en-US" w:eastAsia="zh-TW"/>
          </w:rPr>
          <w:t xml:space="preserve">) </w:t>
        </w:r>
      </w:ins>
      <w:ins w:id="270" w:author="CT LAI" w:date="2011-09-21T22:37:00Z">
        <w:r>
          <w:rPr>
            <w:rFonts w:ascii="Times New Roman" w:eastAsiaTheme="minorEastAsia" w:hAnsi="Times New Roman" w:cs="Times New Roman"/>
            <w:sz w:val="23"/>
            <w:szCs w:val="23"/>
            <w:lang w:val="en-US" w:eastAsia="zh-TW"/>
          </w:rPr>
          <w:t>M</w:t>
        </w:r>
      </w:ins>
      <w:ins w:id="271" w:author="CT LAI" w:date="2011-09-21T22:36:00Z">
        <w:r>
          <w:rPr>
            <w:rFonts w:ascii="Times New Roman" w:eastAsiaTheme="minorEastAsia" w:hAnsi="Times New Roman" w:cs="Times New Roman"/>
            <w:sz w:val="23"/>
            <w:szCs w:val="23"/>
            <w:lang w:val="en-US" w:eastAsia="zh-TW"/>
          </w:rPr>
          <w:t>uster</w:t>
        </w:r>
      </w:ins>
    </w:p>
    <w:p w:rsidR="009E47C9" w:rsidRDefault="009E47C9" w:rsidP="009E47C9">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on</w:t>
      </w:r>
      <w:proofErr w:type="gramEnd"/>
      <w:r>
        <w:rPr>
          <w:rFonts w:ascii="Times New Roman" w:eastAsiaTheme="minorEastAsia" w:hAnsi="Times New Roman" w:cs="Times New Roman"/>
          <w:sz w:val="23"/>
          <w:szCs w:val="23"/>
          <w:lang w:val="en-US" w:eastAsia="zh-TW"/>
        </w:rPr>
        <w:t xml:space="preserve"> deck.</w:t>
      </w:r>
    </w:p>
    <w:p w:rsidR="009E47C9" w:rsidRDefault="009E47C9" w:rsidP="009E47C9">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on</w:t>
      </w:r>
      <w:proofErr w:type="gramEnd"/>
      <w:r>
        <w:rPr>
          <w:rFonts w:ascii="Times New Roman" w:eastAsiaTheme="minorEastAsia" w:hAnsi="Times New Roman" w:cs="Times New Roman"/>
          <w:sz w:val="23"/>
          <w:szCs w:val="23"/>
          <w:lang w:val="en-US" w:eastAsia="zh-TW"/>
        </w:rPr>
        <w:t xml:space="preserve"> the foredeck / afterdeck.</w:t>
      </w:r>
    </w:p>
    <w:p w:rsidR="009E47C9" w:rsidRDefault="009E47C9" w:rsidP="009E47C9">
      <w:pPr>
        <w:widowControl w:val="0"/>
        <w:autoSpaceDE w:val="0"/>
        <w:autoSpaceDN w:val="0"/>
        <w:adjustRightInd w:val="0"/>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on</w:t>
      </w:r>
      <w:proofErr w:type="gramEnd"/>
      <w:r>
        <w:rPr>
          <w:rFonts w:ascii="Times New Roman" w:eastAsiaTheme="minorEastAsia" w:hAnsi="Times New Roman" w:cs="Times New Roman"/>
          <w:sz w:val="23"/>
          <w:szCs w:val="23"/>
          <w:lang w:val="en-US" w:eastAsia="zh-TW"/>
        </w:rPr>
        <w:t xml:space="preserve"> the ... deck on port side / starboard side.</w:t>
      </w:r>
    </w:p>
    <w:p w:rsidR="009E47C9" w:rsidRDefault="009E47C9" w:rsidP="009E47C9">
      <w:pPr>
        <w:adjustRightInd w:val="0"/>
        <w:spacing w:line="293" w:lineRule="exact"/>
        <w:ind w:left="480" w:firstLine="480"/>
        <w:rPr>
          <w:rFonts w:ascii="Times New Roman" w:eastAsiaTheme="minorEastAsia" w:hAnsi="Times New Roman" w:cs="Times New Roman"/>
          <w:sz w:val="23"/>
          <w:szCs w:val="23"/>
          <w:lang w:val="en-US" w:eastAsia="zh-TW"/>
        </w:rPr>
      </w:pPr>
      <w:r>
        <w:rPr>
          <w:rFonts w:ascii="Times New Roman" w:eastAsiaTheme="minorEastAsia" w:hAnsi="Times New Roman" w:cs="Times New Roman"/>
          <w:sz w:val="23"/>
          <w:szCs w:val="23"/>
          <w:lang w:val="en-US" w:eastAsia="zh-TW"/>
        </w:rPr>
        <w:t xml:space="preserve">~ </w:t>
      </w:r>
      <w:proofErr w:type="gramStart"/>
      <w:r>
        <w:rPr>
          <w:rFonts w:ascii="Times New Roman" w:eastAsiaTheme="minorEastAsia" w:hAnsi="Times New Roman" w:cs="Times New Roman"/>
          <w:sz w:val="23"/>
          <w:szCs w:val="23"/>
          <w:lang w:val="en-US" w:eastAsia="zh-TW"/>
        </w:rPr>
        <w:t>on</w:t>
      </w:r>
      <w:proofErr w:type="gramEnd"/>
      <w:r>
        <w:rPr>
          <w:rFonts w:ascii="Times New Roman" w:eastAsiaTheme="minorEastAsia" w:hAnsi="Times New Roman" w:cs="Times New Roman"/>
          <w:sz w:val="23"/>
          <w:szCs w:val="23"/>
          <w:lang w:val="en-US" w:eastAsia="zh-TW"/>
        </w:rPr>
        <w:t xml:space="preserve"> the ... deck forward of ... / aft of ...</w:t>
      </w:r>
    </w:p>
    <w:p w:rsidR="0049263D" w:rsidRDefault="009E47C9" w:rsidP="0049263D">
      <w:pPr>
        <w:adjustRightInd w:val="0"/>
        <w:spacing w:line="293" w:lineRule="exact"/>
        <w:rPr>
          <w:ins w:id="272" w:author="CT LAI" w:date="2011-09-21T22:42:00Z"/>
          <w:rFonts w:ascii="Times New Roman" w:eastAsiaTheme="minorEastAsia" w:hAnsi="Times New Roman" w:cs="Times New Roman"/>
          <w:sz w:val="23"/>
          <w:szCs w:val="23"/>
          <w:lang w:val="en-US" w:eastAsia="zh-TW"/>
        </w:rPr>
        <w:pPrChange w:id="273" w:author="CT LAI" w:date="2011-09-21T22:41:00Z">
          <w:pPr>
            <w:adjustRightInd w:val="0"/>
            <w:spacing w:line="293" w:lineRule="exact"/>
            <w:ind w:firstLine="480"/>
          </w:pPr>
        </w:pPrChange>
      </w:pPr>
      <w:r>
        <w:rPr>
          <w:rFonts w:ascii="Times New Roman" w:eastAsiaTheme="minorEastAsia" w:hAnsi="Times New Roman" w:cs="Times New Roman"/>
          <w:sz w:val="23"/>
          <w:szCs w:val="23"/>
          <w:lang w:val="en-US" w:eastAsia="zh-TW"/>
        </w:rPr>
        <w:t xml:space="preserve">.6 </w:t>
      </w:r>
      <w:r w:rsidR="006E6343">
        <w:rPr>
          <w:rFonts w:ascii="Times New Roman" w:eastAsiaTheme="minorEastAsia" w:hAnsi="Times New Roman" w:cs="Times New Roman"/>
          <w:sz w:val="23"/>
          <w:szCs w:val="23"/>
          <w:lang w:val="en-US" w:eastAsia="zh-TW"/>
        </w:rPr>
        <w:tab/>
      </w:r>
      <w:ins w:id="274" w:author="CT LAI" w:date="2011-09-21T22:41:00Z">
        <w:r w:rsidR="006E6343">
          <w:rPr>
            <w:rFonts w:ascii="Times New Roman" w:eastAsiaTheme="minorEastAsia" w:hAnsi="Times New Roman" w:cs="Times New Roman"/>
            <w:sz w:val="23"/>
            <w:szCs w:val="23"/>
            <w:lang w:val="en-US" w:eastAsia="zh-TW"/>
          </w:rPr>
          <w:tab/>
        </w:r>
      </w:ins>
      <w:r>
        <w:rPr>
          <w:rFonts w:ascii="Times New Roman" w:eastAsiaTheme="minorEastAsia" w:hAnsi="Times New Roman" w:cs="Times New Roman"/>
          <w:sz w:val="23"/>
          <w:szCs w:val="23"/>
          <w:lang w:val="en-US" w:eastAsia="zh-TW"/>
        </w:rPr>
        <w:t>Check the bilge pumps of the lifeboats and report.</w:t>
      </w:r>
    </w:p>
    <w:p w:rsidR="0049263D" w:rsidRDefault="006E6343" w:rsidP="0049263D">
      <w:pPr>
        <w:adjustRightInd w:val="0"/>
        <w:spacing w:line="293" w:lineRule="exact"/>
        <w:rPr>
          <w:rFonts w:ascii="Times New Roman"/>
          <w:color w:val="000000"/>
          <w:sz w:val="24"/>
          <w:lang w:val="en-US"/>
        </w:rPr>
        <w:pPrChange w:id="275" w:author="CT LAI" w:date="2011-09-21T22:41:00Z">
          <w:pPr>
            <w:adjustRightInd w:val="0"/>
            <w:spacing w:line="293" w:lineRule="exact"/>
            <w:ind w:firstLine="480"/>
          </w:pPr>
        </w:pPrChange>
      </w:pPr>
      <w:r>
        <w:rPr>
          <w:rFonts w:ascii="Times New Roman" w:eastAsiaTheme="minorEastAsia" w:hAnsi="Times New Roman" w:cs="Times New Roman"/>
          <w:sz w:val="23"/>
          <w:szCs w:val="23"/>
          <w:lang w:val="en-US" w:eastAsia="zh-TW"/>
        </w:rPr>
        <w:t xml:space="preserve">.6.1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 xml:space="preserve">All bilge </w:t>
      </w:r>
      <w:ins w:id="276" w:author="CT LAI" w:date="2011-09-21T22:42:00Z">
        <w:r>
          <w:rPr>
            <w:rFonts w:ascii="Times New Roman" w:eastAsiaTheme="minorEastAsia" w:hAnsi="Times New Roman" w:cs="Times New Roman"/>
            <w:sz w:val="23"/>
            <w:szCs w:val="23"/>
            <w:lang w:val="en-US" w:eastAsia="zh-TW"/>
          </w:rPr>
          <w:t xml:space="preserve">pumps </w:t>
        </w:r>
      </w:ins>
      <w:r>
        <w:rPr>
          <w:rFonts w:ascii="Times New Roman" w:eastAsiaTheme="minorEastAsia" w:hAnsi="Times New Roman" w:cs="Times New Roman"/>
          <w:sz w:val="23"/>
          <w:szCs w:val="23"/>
          <w:lang w:val="en-US" w:eastAsia="zh-TW"/>
        </w:rPr>
        <w:t>are operational.</w:t>
      </w:r>
    </w:p>
    <w:p w:rsidR="0049263D" w:rsidRDefault="006E6343" w:rsidP="0049263D">
      <w:pPr>
        <w:adjustRightInd w:val="0"/>
        <w:spacing w:line="293" w:lineRule="exact"/>
        <w:rPr>
          <w:rFonts w:ascii="Times New Roman"/>
          <w:color w:val="000000"/>
          <w:sz w:val="24"/>
          <w:lang w:val="en-US"/>
        </w:rPr>
        <w:pPrChange w:id="277" w:author="CT LAI" w:date="2011-09-21T22:45:00Z">
          <w:pPr>
            <w:adjustRightInd w:val="0"/>
            <w:spacing w:line="293" w:lineRule="exact"/>
            <w:ind w:left="480" w:firstLine="480"/>
          </w:pPr>
        </w:pPrChange>
      </w:pPr>
      <w:r>
        <w:rPr>
          <w:rFonts w:ascii="Times New Roman" w:eastAsiaTheme="minorEastAsia" w:hAnsi="Times New Roman" w:cs="Times New Roman"/>
          <w:sz w:val="23"/>
          <w:szCs w:val="23"/>
          <w:lang w:val="en-US" w:eastAsia="zh-TW"/>
        </w:rPr>
        <w:t xml:space="preserve">.10.4 </w:t>
      </w:r>
      <w:ins w:id="278" w:author="CT LAI" w:date="2011-09-21T22:45:00Z">
        <w:r>
          <w:rPr>
            <w:rFonts w:ascii="Times New Roman" w:eastAsiaTheme="minorEastAsia" w:hAnsi="Times New Roman" w:cs="Times New Roman"/>
            <w:sz w:val="23"/>
            <w:szCs w:val="23"/>
            <w:lang w:val="en-US" w:eastAsia="zh-TW"/>
          </w:rPr>
          <w:tab/>
        </w:r>
      </w:ins>
      <w:r>
        <w:rPr>
          <w:rFonts w:ascii="Times New Roman" w:eastAsiaTheme="minorEastAsia" w:hAnsi="Times New Roman" w:cs="Times New Roman"/>
          <w:sz w:val="23"/>
          <w:szCs w:val="23"/>
          <w:lang w:val="en-US" w:eastAsia="zh-TW"/>
        </w:rPr>
        <w:t xml:space="preserve">Hoist no. ... </w:t>
      </w:r>
      <w:proofErr w:type="gramStart"/>
      <w:r>
        <w:rPr>
          <w:rFonts w:ascii="Times New Roman" w:eastAsiaTheme="minorEastAsia" w:hAnsi="Times New Roman" w:cs="Times New Roman"/>
          <w:sz w:val="23"/>
          <w:szCs w:val="23"/>
          <w:lang w:val="en-US" w:eastAsia="zh-TW"/>
        </w:rPr>
        <w:t>lifeboat(s)</w:t>
      </w:r>
      <w:proofErr w:type="gramEnd"/>
      <w:r>
        <w:rPr>
          <w:rFonts w:ascii="Times New Roman" w:eastAsiaTheme="minorEastAsia" w:hAnsi="Times New Roman" w:cs="Times New Roman"/>
          <w:sz w:val="23"/>
          <w:szCs w:val="23"/>
          <w:lang w:val="en-US" w:eastAsia="zh-TW"/>
        </w:rPr>
        <w:t>.</w:t>
      </w:r>
    </w:p>
    <w:p w:rsidR="009E47C9" w:rsidRDefault="009E47C9" w:rsidP="009E47C9">
      <w:pPr>
        <w:adjustRightInd w:val="0"/>
        <w:spacing w:line="293" w:lineRule="exact"/>
        <w:rPr>
          <w:ins w:id="279" w:author="CT LAI" w:date="2011-09-21T22:49:00Z"/>
          <w:rFonts w:ascii="Times New Roman"/>
          <w:color w:val="000000"/>
          <w:sz w:val="24"/>
          <w:lang w:val="en-US"/>
        </w:rPr>
      </w:pPr>
    </w:p>
    <w:p w:rsidR="006E6343" w:rsidRDefault="006E6343" w:rsidP="009E47C9">
      <w:pPr>
        <w:adjustRightInd w:val="0"/>
        <w:spacing w:line="293" w:lineRule="exact"/>
        <w:rPr>
          <w:rFonts w:ascii="Times New Roman"/>
          <w:color w:val="000000"/>
          <w:sz w:val="24"/>
          <w:lang w:val="en-US"/>
        </w:rPr>
      </w:pPr>
      <w:r>
        <w:rPr>
          <w:rFonts w:ascii="Times New Roman" w:eastAsiaTheme="minorEastAsia" w:hAnsi="Times New Roman" w:cs="Times New Roman"/>
          <w:b/>
          <w:bCs/>
          <w:sz w:val="23"/>
          <w:szCs w:val="23"/>
          <w:lang w:val="en-US" w:eastAsia="zh-TW"/>
        </w:rPr>
        <w:t xml:space="preserve">B2/1.6 </w:t>
      </w:r>
      <w:r>
        <w:rPr>
          <w:rFonts w:ascii="Times New Roman" w:eastAsiaTheme="minorEastAsia" w:hAnsi="Times New Roman" w:cs="Times New Roman"/>
          <w:b/>
          <w:bCs/>
          <w:sz w:val="23"/>
          <w:szCs w:val="23"/>
          <w:lang w:val="en-US" w:eastAsia="zh-TW"/>
        </w:rPr>
        <w:tab/>
        <w:t>Roll call (P.74)</w:t>
      </w:r>
    </w:p>
    <w:p w:rsidR="009E47C9" w:rsidRDefault="006E6343" w:rsidP="009E47C9">
      <w:pPr>
        <w:adjustRightInd w:val="0"/>
        <w:spacing w:line="293" w:lineRule="exact"/>
        <w:rPr>
          <w:rFonts w:ascii="Times New Roman"/>
          <w:color w:val="000000"/>
          <w:sz w:val="24"/>
          <w:lang w:val="en-US"/>
        </w:rPr>
      </w:pPr>
      <w:r>
        <w:rPr>
          <w:rFonts w:ascii="Times New Roman"/>
          <w:color w:val="000000"/>
          <w:sz w:val="24"/>
          <w:lang w:val="en-US"/>
        </w:rPr>
        <w:tab/>
      </w:r>
      <w:r>
        <w:rPr>
          <w:rFonts w:ascii="Times New Roman"/>
          <w:color w:val="000000"/>
          <w:sz w:val="24"/>
          <w:lang w:val="en-US"/>
        </w:rPr>
        <w:tab/>
      </w:r>
      <w:ins w:id="280" w:author="CT LAI" w:date="2011-09-21T22:49:00Z">
        <w:r>
          <w:rPr>
            <w:rFonts w:ascii="Times New Roman"/>
            <w:color w:val="000000"/>
            <w:sz w:val="24"/>
            <w:lang w:val="en-US"/>
          </w:rPr>
          <w:t xml:space="preserve">Suggest replacing </w:t>
        </w:r>
        <w:r>
          <w:rPr>
            <w:rFonts w:ascii="Times New Roman"/>
            <w:color w:val="000000"/>
            <w:sz w:val="24"/>
            <w:lang w:val="en-US"/>
          </w:rPr>
          <w:t>‘</w:t>
        </w:r>
        <w:r>
          <w:rPr>
            <w:rFonts w:ascii="Times New Roman"/>
            <w:color w:val="000000"/>
            <w:sz w:val="24"/>
            <w:lang w:val="en-US"/>
          </w:rPr>
          <w:t>Assembly</w:t>
        </w:r>
        <w:r>
          <w:rPr>
            <w:rFonts w:ascii="Times New Roman"/>
            <w:color w:val="000000"/>
            <w:sz w:val="24"/>
            <w:lang w:val="en-US"/>
          </w:rPr>
          <w:t>’</w:t>
        </w:r>
        <w:r>
          <w:rPr>
            <w:rFonts w:ascii="Times New Roman"/>
            <w:color w:val="000000"/>
            <w:sz w:val="24"/>
            <w:lang w:val="en-US"/>
          </w:rPr>
          <w:t xml:space="preserve"> with </w:t>
        </w:r>
        <w:r>
          <w:rPr>
            <w:rFonts w:ascii="Times New Roman"/>
            <w:color w:val="000000"/>
            <w:sz w:val="24"/>
            <w:lang w:val="en-US"/>
          </w:rPr>
          <w:t>‘</w:t>
        </w:r>
        <w:r>
          <w:rPr>
            <w:rFonts w:ascii="Times New Roman"/>
            <w:color w:val="000000"/>
            <w:sz w:val="24"/>
            <w:lang w:val="en-US"/>
          </w:rPr>
          <w:t>Muster</w:t>
        </w:r>
      </w:ins>
      <w:ins w:id="281" w:author="CT LAI" w:date="2011-09-21T22:50:00Z">
        <w:r>
          <w:rPr>
            <w:rFonts w:ascii="Times New Roman"/>
            <w:color w:val="000000"/>
            <w:sz w:val="24"/>
            <w:lang w:val="en-US"/>
          </w:rPr>
          <w:t>’</w:t>
        </w:r>
        <w:r>
          <w:rPr>
            <w:rFonts w:ascii="Times New Roman"/>
            <w:color w:val="000000"/>
            <w:sz w:val="24"/>
            <w:lang w:val="en-US"/>
          </w:rPr>
          <w:t xml:space="preserve"> in this section</w:t>
        </w:r>
      </w:ins>
    </w:p>
    <w:p w:rsidR="009E47C9" w:rsidRDefault="009E47C9" w:rsidP="009E47C9">
      <w:pPr>
        <w:adjustRightInd w:val="0"/>
        <w:spacing w:line="293" w:lineRule="exact"/>
        <w:rPr>
          <w:rFonts w:ascii="Times New Roman"/>
          <w:color w:val="000000"/>
          <w:sz w:val="24"/>
          <w:lang w:val="en-US"/>
        </w:rPr>
      </w:pPr>
    </w:p>
    <w:p w:rsidR="009E47C9" w:rsidRDefault="006E6343" w:rsidP="009E47C9">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B2/1.8 </w:t>
      </w:r>
      <w:r>
        <w:rPr>
          <w:rFonts w:ascii="Times New Roman" w:eastAsiaTheme="minorEastAsia" w:hAnsi="Times New Roman" w:cs="Times New Roman"/>
          <w:b/>
          <w:bCs/>
          <w:sz w:val="23"/>
          <w:szCs w:val="23"/>
          <w:lang w:val="en-US" w:eastAsia="zh-TW"/>
        </w:rPr>
        <w:tab/>
        <w:t>In - boat procedures (P.75)</w:t>
      </w:r>
    </w:p>
    <w:p w:rsidR="006E6343" w:rsidRDefault="006E6343" w:rsidP="009E47C9">
      <w:pPr>
        <w:adjustRightInd w:val="0"/>
        <w:spacing w:line="293" w:lineRule="exact"/>
        <w:rPr>
          <w:rFonts w:ascii="Times New Roman"/>
          <w:color w:val="000000"/>
          <w:sz w:val="24"/>
          <w:lang w:val="en-US"/>
        </w:rPr>
      </w:pPr>
      <w:r>
        <w:rPr>
          <w:rFonts w:ascii="Times New Roman" w:eastAsiaTheme="minorEastAsia" w:hAnsi="Times New Roman" w:cs="Times New Roman"/>
          <w:sz w:val="23"/>
          <w:szCs w:val="23"/>
          <w:lang w:val="en-US" w:eastAsia="zh-TW"/>
        </w:rPr>
        <w:t xml:space="preserve">.3.2 </w:t>
      </w:r>
      <w:r>
        <w:rPr>
          <w:rFonts w:ascii="Times New Roman" w:eastAsiaTheme="minorEastAsia" w:hAnsi="Times New Roman" w:cs="Times New Roman"/>
          <w:sz w:val="23"/>
          <w:szCs w:val="23"/>
          <w:lang w:val="en-US" w:eastAsia="zh-TW"/>
        </w:rPr>
        <w:tab/>
      </w:r>
      <w:r>
        <w:rPr>
          <w:rFonts w:ascii="Times New Roman" w:eastAsiaTheme="minorEastAsia" w:hAnsi="Times New Roman" w:cs="Times New Roman"/>
          <w:sz w:val="23"/>
          <w:szCs w:val="23"/>
          <w:lang w:val="en-US" w:eastAsia="zh-TW"/>
        </w:rPr>
        <w:tab/>
        <w:t>The number of</w:t>
      </w:r>
      <w:ins w:id="282" w:author="CT LAI" w:date="2011-09-21T23:00:00Z">
        <w:r w:rsidR="00B00BF2">
          <w:rPr>
            <w:rFonts w:ascii="Times New Roman" w:eastAsiaTheme="minorEastAsia" w:hAnsi="Times New Roman" w:cs="Times New Roman"/>
            <w:sz w:val="23"/>
            <w:szCs w:val="23"/>
            <w:lang w:val="en-US" w:eastAsia="zh-TW"/>
          </w:rPr>
          <w:t xml:space="preserve"> (severe/minor)</w:t>
        </w:r>
      </w:ins>
      <w:r>
        <w:rPr>
          <w:rFonts w:ascii="Times New Roman" w:eastAsiaTheme="minorEastAsia" w:hAnsi="Times New Roman" w:cs="Times New Roman"/>
          <w:sz w:val="23"/>
          <w:szCs w:val="23"/>
          <w:lang w:val="en-US" w:eastAsia="zh-TW"/>
        </w:rPr>
        <w:t xml:space="preserve"> injured persons is</w:t>
      </w:r>
      <w:proofErr w:type="gramStart"/>
      <w:r>
        <w:rPr>
          <w:rFonts w:ascii="Times New Roman" w:eastAsiaTheme="minorEastAsia" w:hAnsi="Times New Roman" w:cs="Times New Roman"/>
          <w:sz w:val="23"/>
          <w:szCs w:val="23"/>
          <w:lang w:val="en-US" w:eastAsia="zh-TW"/>
        </w:rPr>
        <w:t>: ..</w:t>
      </w:r>
      <w:proofErr w:type="gramEnd"/>
    </w:p>
    <w:p w:rsidR="009E47C9" w:rsidRDefault="009E47C9" w:rsidP="009E47C9">
      <w:pPr>
        <w:adjustRightInd w:val="0"/>
        <w:spacing w:line="293" w:lineRule="exact"/>
        <w:rPr>
          <w:rFonts w:ascii="Times New Roman"/>
          <w:color w:val="000000"/>
          <w:sz w:val="24"/>
          <w:lang w:val="en-US"/>
        </w:rPr>
      </w:pPr>
    </w:p>
    <w:p w:rsidR="009E47C9" w:rsidRPr="00B00BF2" w:rsidRDefault="009E47C9" w:rsidP="009E47C9">
      <w:pPr>
        <w:adjustRightInd w:val="0"/>
        <w:spacing w:line="293" w:lineRule="exact"/>
        <w:rPr>
          <w:rFonts w:ascii="Times New Roman"/>
          <w:color w:val="000000"/>
          <w:sz w:val="24"/>
          <w:lang w:val="en-US"/>
        </w:rPr>
      </w:pPr>
    </w:p>
    <w:p w:rsidR="009E47C9" w:rsidRDefault="009E47C9" w:rsidP="009E47C9">
      <w:pPr>
        <w:adjustRightInd w:val="0"/>
        <w:spacing w:line="293" w:lineRule="exact"/>
        <w:rPr>
          <w:rFonts w:ascii="Times New Roman"/>
          <w:color w:val="000000"/>
          <w:sz w:val="24"/>
          <w:lang w:val="en-US"/>
        </w:rPr>
      </w:pPr>
    </w:p>
    <w:p w:rsidR="009B5F92" w:rsidRPr="00243958" w:rsidRDefault="009B5F92" w:rsidP="009B5F92">
      <w:pPr>
        <w:adjustRightInd w:val="0"/>
        <w:spacing w:line="293" w:lineRule="exact"/>
        <w:rPr>
          <w:rFonts w:ascii="Times New Roman"/>
          <w:color w:val="000000"/>
          <w:sz w:val="24"/>
          <w:lang w:val="en-US"/>
          <w:rPrChange w:id="283" w:author="CT LAI" w:date="2011-09-21T20:13:00Z">
            <w:rPr>
              <w:rFonts w:ascii="Times New Roman"/>
              <w:color w:val="000000"/>
              <w:sz w:val="24"/>
            </w:rPr>
          </w:rPrChange>
        </w:rPr>
      </w:pPr>
    </w:p>
    <w:p w:rsidR="00FA5CE2" w:rsidRDefault="00FA5CE2" w:rsidP="00004B9B">
      <w:pPr>
        <w:adjustRightInd w:val="0"/>
        <w:spacing w:line="293"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B2/5.1 </w:t>
      </w:r>
      <w:r>
        <w:rPr>
          <w:rFonts w:ascii="Times New Roman" w:eastAsiaTheme="minorEastAsia" w:hAnsi="Times New Roman" w:cs="Times New Roman"/>
          <w:b/>
          <w:bCs/>
          <w:sz w:val="23"/>
          <w:szCs w:val="23"/>
          <w:lang w:val="en-US" w:eastAsia="zh-TW"/>
        </w:rPr>
        <w:tab/>
        <w:t>Reporting grounding and ordering actions (P.83)</w:t>
      </w:r>
    </w:p>
    <w:p w:rsidR="007E13AD" w:rsidRDefault="00FA5CE2" w:rsidP="00314237">
      <w:pPr>
        <w:adjustRightInd w:val="0"/>
        <w:spacing w:line="280" w:lineRule="exact"/>
        <w:rPr>
          <w:rFonts w:ascii="Times New Roman" w:eastAsiaTheme="minorEastAsia" w:hAnsi="Times New Roman" w:cs="Times New Roman"/>
          <w:sz w:val="23"/>
          <w:szCs w:val="23"/>
          <w:lang w:val="en-US" w:eastAsia="zh-TW"/>
        </w:rPr>
      </w:pPr>
      <w:del w:id="284" w:author="CT LAI" w:date="2011-09-21T16:19:00Z">
        <w:r w:rsidDel="00FA5CE2">
          <w:rPr>
            <w:rFonts w:ascii="Times New Roman" w:eastAsiaTheme="minorEastAsia" w:hAnsi="Times New Roman" w:cs="Times New Roman"/>
            <w:sz w:val="23"/>
            <w:szCs w:val="23"/>
            <w:lang w:val="en-US" w:eastAsia="zh-TW"/>
          </w:rPr>
          <w:delText xml:space="preserve">.2 </w:delText>
        </w:r>
        <w:r w:rsidDel="00FA5CE2">
          <w:rPr>
            <w:rFonts w:ascii="Times New Roman" w:eastAsiaTheme="minorEastAsia" w:hAnsi="Times New Roman" w:cs="Times New Roman"/>
            <w:sz w:val="23"/>
            <w:szCs w:val="23"/>
            <w:lang w:val="en-US" w:eastAsia="zh-TW"/>
          </w:rPr>
          <w:tab/>
        </w:r>
        <w:r w:rsidDel="00FA5CE2">
          <w:rPr>
            <w:rFonts w:ascii="Times New Roman" w:eastAsiaTheme="minorEastAsia" w:hAnsi="Times New Roman" w:cs="Times New Roman"/>
            <w:sz w:val="23"/>
            <w:szCs w:val="23"/>
            <w:lang w:val="en-US" w:eastAsia="zh-TW"/>
          </w:rPr>
          <w:tab/>
          <w:delText>Stop engine(s).</w:delText>
        </w:r>
      </w:del>
    </w:p>
    <w:p w:rsidR="00FA5CE2" w:rsidRDefault="00FA5CE2" w:rsidP="00314237">
      <w:pPr>
        <w:adjustRightInd w:val="0"/>
        <w:spacing w:line="280" w:lineRule="exact"/>
        <w:rPr>
          <w:rFonts w:ascii="Times New Roman" w:eastAsiaTheme="minorEastAsia" w:hAnsi="Times New Roman" w:cs="Times New Roman"/>
          <w:sz w:val="23"/>
          <w:szCs w:val="23"/>
          <w:lang w:val="en-US" w:eastAsia="zh-TW"/>
        </w:rPr>
      </w:pPr>
    </w:p>
    <w:p w:rsidR="00FA5CE2" w:rsidRDefault="00FA5CE2" w:rsidP="00314237">
      <w:pPr>
        <w:adjustRightInd w:val="0"/>
        <w:spacing w:line="280" w:lineRule="exact"/>
        <w:rPr>
          <w:rFonts w:ascii="Times New Roman" w:eastAsiaTheme="minorEastAsia" w:hAnsi="Times New Roman" w:cs="Times New Roman"/>
          <w:sz w:val="23"/>
          <w:szCs w:val="23"/>
          <w:lang w:val="en-US" w:eastAsia="zh-TW"/>
        </w:rPr>
      </w:pPr>
    </w:p>
    <w:p w:rsidR="00FA5CE2" w:rsidRDefault="00FA5CE2" w:rsidP="00314237">
      <w:pPr>
        <w:adjustRightInd w:val="0"/>
        <w:spacing w:line="280" w:lineRule="exact"/>
        <w:rPr>
          <w:rFonts w:ascii="Times New Roman" w:eastAsiaTheme="minorEastAsia" w:hAnsi="Times New Roman" w:cs="Times New Roman"/>
          <w:b/>
          <w:bCs/>
          <w:sz w:val="23"/>
          <w:szCs w:val="23"/>
          <w:lang w:val="en-US" w:eastAsia="zh-TW"/>
        </w:rPr>
      </w:pPr>
      <w:r>
        <w:rPr>
          <w:rFonts w:ascii="Times New Roman" w:eastAsiaTheme="minorEastAsia" w:hAnsi="Times New Roman" w:cs="Times New Roman"/>
          <w:b/>
          <w:bCs/>
          <w:sz w:val="23"/>
          <w:szCs w:val="23"/>
          <w:lang w:val="en-US" w:eastAsia="zh-TW"/>
        </w:rPr>
        <w:t xml:space="preserve">B2/6.2 </w:t>
      </w:r>
      <w:r>
        <w:rPr>
          <w:rFonts w:ascii="Times New Roman" w:eastAsiaTheme="minorEastAsia" w:hAnsi="Times New Roman" w:cs="Times New Roman"/>
          <w:b/>
          <w:bCs/>
          <w:sz w:val="23"/>
          <w:szCs w:val="23"/>
          <w:lang w:val="en-US" w:eastAsia="zh-TW"/>
        </w:rPr>
        <w:tab/>
        <w:t>Person-overboard activities (P.86)</w:t>
      </w:r>
    </w:p>
    <w:p w:rsidR="00FA5CE2" w:rsidRPr="009A65C4" w:rsidDel="00FA5CE2" w:rsidRDefault="00FA5CE2" w:rsidP="00314237">
      <w:pPr>
        <w:adjustRightInd w:val="0"/>
        <w:spacing w:line="280" w:lineRule="exact"/>
        <w:rPr>
          <w:del w:id="285" w:author="CT LAI" w:date="2011-09-21T16:21:00Z"/>
          <w:rFonts w:ascii="Times New Roman"/>
          <w:color w:val="000000"/>
          <w:sz w:val="24"/>
        </w:rPr>
        <w:sectPr w:rsidR="00FA5CE2" w:rsidRPr="009A65C4" w:rsidDel="00FA5CE2" w:rsidSect="00314237">
          <w:headerReference w:type="even" r:id="rId9"/>
          <w:headerReference w:type="default" r:id="rId10"/>
          <w:footerReference w:type="even" r:id="rId11"/>
          <w:footerReference w:type="default" r:id="rId12"/>
          <w:pgSz w:w="11918" w:h="16854"/>
          <w:pgMar w:top="853" w:right="1169" w:bottom="586" w:left="1560" w:header="594" w:footer="721" w:gutter="0"/>
          <w:cols w:space="720"/>
          <w:noEndnote/>
        </w:sectPr>
      </w:pPr>
      <w:del w:id="286" w:author="CT LAI" w:date="2011-09-21T16:21:00Z">
        <w:r w:rsidDel="00FA5CE2">
          <w:rPr>
            <w:rFonts w:ascii="Times New Roman" w:eastAsiaTheme="minorEastAsia" w:hAnsi="Times New Roman" w:cs="Times New Roman"/>
            <w:sz w:val="23"/>
            <w:szCs w:val="23"/>
            <w:lang w:val="en-US" w:eastAsia="zh-TW"/>
          </w:rPr>
          <w:delText xml:space="preserve">.5.4.1 </w:delText>
        </w:r>
        <w:r w:rsidDel="00FA5CE2">
          <w:rPr>
            <w:rFonts w:ascii="Times New Roman" w:eastAsiaTheme="minorEastAsia" w:hAnsi="Times New Roman" w:cs="Times New Roman"/>
            <w:sz w:val="23"/>
            <w:szCs w:val="23"/>
            <w:lang w:val="en-US" w:eastAsia="zh-TW"/>
          </w:rPr>
          <w:tab/>
          <w:delText>Stop engine(s).</w:delText>
        </w:r>
      </w:del>
    </w:p>
    <w:p w:rsidR="00A62F23" w:rsidRPr="00A62F23" w:rsidRDefault="00A62F23" w:rsidP="007E13AD">
      <w:pPr>
        <w:tabs>
          <w:tab w:val="right" w:pos="9619"/>
        </w:tabs>
        <w:spacing w:before="252"/>
        <w:rPr>
          <w:spacing w:val="-22"/>
          <w:w w:val="105"/>
          <w:sz w:val="23"/>
          <w:szCs w:val="23"/>
        </w:rPr>
      </w:pPr>
    </w:p>
    <w:sectPr w:rsidR="00A62F23" w:rsidRPr="00A62F23" w:rsidSect="006752B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984" w:rsidRDefault="00FE0984" w:rsidP="005D60AB">
      <w:r>
        <w:separator/>
      </w:r>
    </w:p>
  </w:endnote>
  <w:endnote w:type="continuationSeparator" w:id="0">
    <w:p w:rsidR="00FE0984" w:rsidRDefault="00FE0984" w:rsidP="005D6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3AE" w:rsidRDefault="000D03AE">
    <w:pPr>
      <w:keepNext/>
      <w:keepLines/>
      <w:tabs>
        <w:tab w:val="left" w:pos="212"/>
      </w:tabs>
      <w:rPr>
        <w:spacing w:val="-4"/>
        <w:w w:val="105"/>
        <w:sz w:val="20"/>
        <w:szCs w:val="20"/>
      </w:rPr>
    </w:pPr>
    <w:r>
      <w:tab/>
    </w:r>
    <w:hyperlink r:id="rId1" w:history="1">
      <w:r>
        <w:rPr>
          <w:color w:val="0000FF"/>
          <w:spacing w:val="-4"/>
          <w:w w:val="105"/>
          <w:sz w:val="20"/>
          <w:szCs w:val="20"/>
          <w:u w:val="single"/>
        </w:rPr>
        <w:t>I:\ASSEMBLY\22\RES\918.doc</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3AE" w:rsidRDefault="000D03AE">
    <w:pPr>
      <w:keepNext/>
      <w:keepLines/>
      <w:tabs>
        <w:tab w:val="left" w:pos="212"/>
      </w:tabs>
      <w:rPr>
        <w:spacing w:val="-4"/>
        <w:w w:val="105"/>
        <w:sz w:val="20"/>
        <w:szCs w:val="20"/>
      </w:rPr>
    </w:pPr>
    <w:r>
      <w:tab/>
    </w:r>
    <w:hyperlink r:id="rId1" w:history="1">
      <w:r>
        <w:rPr>
          <w:color w:val="0000FF"/>
          <w:spacing w:val="-4"/>
          <w:w w:val="105"/>
          <w:sz w:val="20"/>
          <w:szCs w:val="20"/>
          <w:u w:val="single"/>
        </w:rPr>
        <w:t>I:\ASSEMBLY\22\RES\918.doc</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984" w:rsidRDefault="00FE0984" w:rsidP="005D60AB">
      <w:r>
        <w:separator/>
      </w:r>
    </w:p>
  </w:footnote>
  <w:footnote w:type="continuationSeparator" w:id="0">
    <w:p w:rsidR="00FE0984" w:rsidRDefault="00FE0984" w:rsidP="005D6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3AE" w:rsidRDefault="00FE0984">
    <w:pPr>
      <w:rPr>
        <w:sz w:val="16"/>
        <w:szCs w:val="16"/>
      </w:rPr>
    </w:pPr>
    <w:r>
      <w:rPr>
        <w:noProof/>
        <w:lang w:val="en-AU"/>
      </w:rPr>
      <w:pict>
        <v:shapetype id="_x0000_t202" coordsize="21600,21600" o:spt="202" path="m,l,21600r21600,l21600,xe">
          <v:stroke joinstyle="miter"/>
          <v:path gradientshapeok="t" o:connecttype="rect"/>
        </v:shapetype>
        <v:shape id="_x0000_s2050" type="#_x0000_t202" style="position:absolute;margin-left:63.2pt;margin-top:0;width:469.45pt;height:12.2pt;z-index:251660288;mso-wrap-edited:f;mso-wrap-distance-left:0;mso-wrap-distance-right:0;mso-position-horizontal-relative:page" wrapcoords="-62 0 -62 21600 21662 21600 21662 0 -62 0" o:allowincell="f" stroked="f">
          <v:fill opacity="0"/>
          <v:textbox style="mso-next-textbox:#_x0000_s2050" inset="0,0,0,0">
            <w:txbxContent>
              <w:p w:rsidR="000D03AE" w:rsidRDefault="000D03AE">
                <w:pPr>
                  <w:keepNext/>
                  <w:keepLines/>
                  <w:tabs>
                    <w:tab w:val="right" w:pos="4992"/>
                  </w:tabs>
                  <w:rPr>
                    <w:w w:val="105"/>
                  </w:rPr>
                </w:pPr>
                <w:r>
                  <w:rPr>
                    <w:spacing w:val="-4"/>
                    <w:w w:val="105"/>
                  </w:rPr>
                  <w:t>A 22/Res.918</w:t>
                </w:r>
                <w:r>
                  <w:rPr>
                    <w:spacing w:val="-4"/>
                    <w:w w:val="105"/>
                  </w:rPr>
                  <w:tab/>
                </w:r>
                <w:r>
                  <w:rPr>
                    <w:w w:val="105"/>
                  </w:rPr>
                  <w:t xml:space="preserve">- </w:t>
                </w:r>
                <w:r w:rsidR="00E9633B">
                  <w:rPr>
                    <w:w w:val="105"/>
                  </w:rPr>
                  <w:fldChar w:fldCharType="begin"/>
                </w:r>
                <w:r>
                  <w:rPr>
                    <w:w w:val="105"/>
                  </w:rPr>
                  <w:instrText xml:space="preserve"> PAGE </w:instrText>
                </w:r>
                <w:r w:rsidR="00E9633B">
                  <w:rPr>
                    <w:w w:val="105"/>
                  </w:rPr>
                  <w:fldChar w:fldCharType="separate"/>
                </w:r>
                <w:r>
                  <w:rPr>
                    <w:noProof/>
                    <w:w w:val="105"/>
                  </w:rPr>
                  <w:t>48</w:t>
                </w:r>
                <w:r w:rsidR="00E9633B">
                  <w:rPr>
                    <w:w w:val="105"/>
                  </w:rPr>
                  <w:fldChar w:fldCharType="end"/>
                </w:r>
                <w:r>
                  <w:rPr>
                    <w:w w:val="105"/>
                  </w:rPr>
                  <w:t xml:space="preserve"> -</w:t>
                </w:r>
              </w:p>
            </w:txbxContent>
          </v:textbox>
          <w10:wrap type="square"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CF2" w:rsidRDefault="00502AEC" w:rsidP="00A11CF2">
    <w:pPr>
      <w:keepNext/>
      <w:keepLines/>
      <w:tabs>
        <w:tab w:val="left" w:pos="4580"/>
        <w:tab w:val="right" w:pos="9498"/>
      </w:tabs>
      <w:jc w:val="right"/>
    </w:pPr>
    <w:r>
      <w:t>VTS33/WG1/WP5</w:t>
    </w:r>
  </w:p>
  <w:p w:rsidR="000D03AE" w:rsidRDefault="000D03AE" w:rsidP="00A11CF2">
    <w:pPr>
      <w:keepNext/>
      <w:keepLines/>
      <w:tabs>
        <w:tab w:val="left" w:pos="4580"/>
        <w:tab w:val="right" w:pos="9498"/>
      </w:tabs>
      <w:rPr>
        <w:spacing w:val="-6"/>
        <w:w w:val="105"/>
      </w:rPr>
    </w:pPr>
    <w:r>
      <w:tab/>
    </w:r>
    <w:r>
      <w:rPr>
        <w:spacing w:val="-16"/>
        <w:w w:val="105"/>
      </w:rPr>
      <w:t xml:space="preserve">- </w:t>
    </w:r>
    <w:r w:rsidR="00E9633B">
      <w:rPr>
        <w:spacing w:val="-16"/>
        <w:w w:val="105"/>
      </w:rPr>
      <w:fldChar w:fldCharType="begin"/>
    </w:r>
    <w:r>
      <w:rPr>
        <w:spacing w:val="-16"/>
        <w:w w:val="105"/>
      </w:rPr>
      <w:instrText xml:space="preserve"> PAGE </w:instrText>
    </w:r>
    <w:r w:rsidR="00E9633B">
      <w:rPr>
        <w:spacing w:val="-16"/>
        <w:w w:val="105"/>
      </w:rPr>
      <w:fldChar w:fldCharType="separate"/>
    </w:r>
    <w:r w:rsidR="00502AEC">
      <w:rPr>
        <w:noProof/>
        <w:spacing w:val="-16"/>
        <w:w w:val="105"/>
      </w:rPr>
      <w:t>9</w:t>
    </w:r>
    <w:r w:rsidR="00E9633B">
      <w:rPr>
        <w:spacing w:val="-16"/>
        <w:w w:val="105"/>
      </w:rPr>
      <w:fldChar w:fldCharType="end"/>
    </w:r>
    <w:r>
      <w:rPr>
        <w:spacing w:val="-16"/>
        <w:w w:val="105"/>
      </w:rPr>
      <w:t xml:space="preserve"> -</w:t>
    </w:r>
    <w:r>
      <w:rPr>
        <w:spacing w:val="-16"/>
        <w:w w:val="105"/>
      </w:rPr>
      <w:tab/>
    </w:r>
    <w:r>
      <w:rPr>
        <w:spacing w:val="-6"/>
        <w:w w:val="105"/>
      </w:rPr>
      <w:t>A 22/Res.918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F6BA"/>
    <w:multiLevelType w:val="singleLevel"/>
    <w:tmpl w:val="4B16EF0A"/>
    <w:lvl w:ilvl="0">
      <w:start w:val="6"/>
      <w:numFmt w:val="lowerRoman"/>
      <w:lvlText w:val="(%1)"/>
      <w:lvlJc w:val="left"/>
      <w:pPr>
        <w:tabs>
          <w:tab w:val="num" w:pos="1080"/>
        </w:tabs>
        <w:ind w:firstLine="432"/>
      </w:pPr>
      <w:rPr>
        <w:rFonts w:cs="Times New Roman"/>
        <w:b/>
        <w:bCs/>
        <w:snapToGrid/>
        <w:spacing w:val="108"/>
        <w:w w:val="105"/>
        <w:sz w:val="23"/>
        <w:szCs w:val="23"/>
      </w:rPr>
    </w:lvl>
  </w:abstractNum>
  <w:abstractNum w:abstractNumId="1">
    <w:nsid w:val="07BA0431"/>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abstractNum w:abstractNumId="2">
    <w:nsid w:val="11620882"/>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abstractNum w:abstractNumId="3">
    <w:nsid w:val="20EB7C60"/>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num w:numId="1">
    <w:abstractNumId w:val="1"/>
  </w:num>
  <w:num w:numId="2">
    <w:abstractNumId w:val="1"/>
    <w:lvlOverride w:ilvl="0">
      <w:lvl w:ilvl="0">
        <w:numFmt w:val="lowerRoman"/>
        <w:lvlText w:val="(%1)"/>
        <w:lvlJc w:val="left"/>
        <w:pPr>
          <w:tabs>
            <w:tab w:val="num" w:pos="720"/>
          </w:tabs>
          <w:ind w:left="432"/>
        </w:pPr>
        <w:rPr>
          <w:rFonts w:cs="Times New Roman"/>
          <w:b/>
          <w:bCs/>
          <w:snapToGrid/>
          <w:spacing w:val="56"/>
          <w:w w:val="105"/>
          <w:sz w:val="23"/>
          <w:szCs w:val="23"/>
        </w:rPr>
      </w:lvl>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773B"/>
    <w:rsid w:val="00004B9B"/>
    <w:rsid w:val="00005ED1"/>
    <w:rsid w:val="00044DB9"/>
    <w:rsid w:val="000D03AE"/>
    <w:rsid w:val="00166D59"/>
    <w:rsid w:val="00186E00"/>
    <w:rsid w:val="00196AB5"/>
    <w:rsid w:val="001C2DF1"/>
    <w:rsid w:val="00243958"/>
    <w:rsid w:val="0028540F"/>
    <w:rsid w:val="0029213A"/>
    <w:rsid w:val="00293A4B"/>
    <w:rsid w:val="00297115"/>
    <w:rsid w:val="002B5ED1"/>
    <w:rsid w:val="002F16B3"/>
    <w:rsid w:val="00314237"/>
    <w:rsid w:val="00462E55"/>
    <w:rsid w:val="0049263D"/>
    <w:rsid w:val="004A2AE2"/>
    <w:rsid w:val="004A4681"/>
    <w:rsid w:val="00502AEC"/>
    <w:rsid w:val="00576685"/>
    <w:rsid w:val="005D60AB"/>
    <w:rsid w:val="005E1C91"/>
    <w:rsid w:val="0060752F"/>
    <w:rsid w:val="0061578F"/>
    <w:rsid w:val="006710FC"/>
    <w:rsid w:val="006752B9"/>
    <w:rsid w:val="006A32E6"/>
    <w:rsid w:val="006A7DAF"/>
    <w:rsid w:val="006E6343"/>
    <w:rsid w:val="006F515C"/>
    <w:rsid w:val="00710FF9"/>
    <w:rsid w:val="007475E6"/>
    <w:rsid w:val="0076262E"/>
    <w:rsid w:val="007C46B0"/>
    <w:rsid w:val="007E13AD"/>
    <w:rsid w:val="00824E47"/>
    <w:rsid w:val="0086441C"/>
    <w:rsid w:val="00883401"/>
    <w:rsid w:val="008C4971"/>
    <w:rsid w:val="008D3B7F"/>
    <w:rsid w:val="008F3545"/>
    <w:rsid w:val="009224DC"/>
    <w:rsid w:val="009439DE"/>
    <w:rsid w:val="009A65C4"/>
    <w:rsid w:val="009B5F92"/>
    <w:rsid w:val="009C5219"/>
    <w:rsid w:val="009D7154"/>
    <w:rsid w:val="009E47C9"/>
    <w:rsid w:val="009E69B1"/>
    <w:rsid w:val="009F271E"/>
    <w:rsid w:val="009F2F38"/>
    <w:rsid w:val="00A11CF2"/>
    <w:rsid w:val="00A2421E"/>
    <w:rsid w:val="00A27DA7"/>
    <w:rsid w:val="00A62F23"/>
    <w:rsid w:val="00A86669"/>
    <w:rsid w:val="00AC6DE9"/>
    <w:rsid w:val="00B00BF2"/>
    <w:rsid w:val="00B05777"/>
    <w:rsid w:val="00B43880"/>
    <w:rsid w:val="00B52041"/>
    <w:rsid w:val="00B779B7"/>
    <w:rsid w:val="00B87143"/>
    <w:rsid w:val="00B908B1"/>
    <w:rsid w:val="00B97D9E"/>
    <w:rsid w:val="00B97F63"/>
    <w:rsid w:val="00BA0C37"/>
    <w:rsid w:val="00BF7BFE"/>
    <w:rsid w:val="00C206CB"/>
    <w:rsid w:val="00C63F21"/>
    <w:rsid w:val="00C9735C"/>
    <w:rsid w:val="00C97D56"/>
    <w:rsid w:val="00CC4379"/>
    <w:rsid w:val="00CD5C65"/>
    <w:rsid w:val="00D95A51"/>
    <w:rsid w:val="00D95BEA"/>
    <w:rsid w:val="00DC1CA8"/>
    <w:rsid w:val="00DE1012"/>
    <w:rsid w:val="00DF5FEE"/>
    <w:rsid w:val="00E47731"/>
    <w:rsid w:val="00E47BBD"/>
    <w:rsid w:val="00E7773B"/>
    <w:rsid w:val="00E9633B"/>
    <w:rsid w:val="00EA7575"/>
    <w:rsid w:val="00EB713E"/>
    <w:rsid w:val="00F83F0F"/>
    <w:rsid w:val="00F844EB"/>
    <w:rsid w:val="00F90A34"/>
    <w:rsid w:val="00FA5CE2"/>
    <w:rsid w:val="00FC6B0D"/>
    <w:rsid w:val="00FE09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73B"/>
    <w:rPr>
      <w:rFonts w:ascii="Arial" w:eastAsia="PMingLiU" w:hAnsi="Arial" w:cs="Calibri"/>
      <w:kern w:val="0"/>
      <w:sz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73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7773B"/>
    <w:rPr>
      <w:rFonts w:asciiTheme="majorHAnsi" w:eastAsiaTheme="majorEastAsia" w:hAnsiTheme="majorHAnsi" w:cstheme="majorBidi"/>
      <w:kern w:val="0"/>
      <w:sz w:val="18"/>
      <w:szCs w:val="18"/>
      <w:lang w:val="en-GB" w:eastAsia="en-GB"/>
    </w:rPr>
  </w:style>
  <w:style w:type="paragraph" w:styleId="Header">
    <w:name w:val="header"/>
    <w:basedOn w:val="Normal"/>
    <w:link w:val="HeaderChar"/>
    <w:uiPriority w:val="99"/>
    <w:unhideWhenUsed/>
    <w:rsid w:val="005D60AB"/>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5D60AB"/>
    <w:rPr>
      <w:rFonts w:ascii="Arial" w:eastAsia="PMingLiU" w:hAnsi="Arial" w:cs="Calibri"/>
      <w:kern w:val="0"/>
      <w:sz w:val="20"/>
      <w:szCs w:val="20"/>
      <w:lang w:val="en-GB" w:eastAsia="en-GB"/>
    </w:rPr>
  </w:style>
  <w:style w:type="paragraph" w:styleId="Footer">
    <w:name w:val="footer"/>
    <w:basedOn w:val="Normal"/>
    <w:link w:val="FooterChar"/>
    <w:uiPriority w:val="99"/>
    <w:unhideWhenUsed/>
    <w:rsid w:val="005D60AB"/>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5D60AB"/>
    <w:rPr>
      <w:rFonts w:ascii="Arial" w:eastAsia="PMingLiU" w:hAnsi="Arial" w:cs="Calibri"/>
      <w:kern w:val="0"/>
      <w:sz w:val="20"/>
      <w:szCs w:val="20"/>
      <w:lang w:val="en-GB" w:eastAsia="en-GB"/>
    </w:rPr>
  </w:style>
  <w:style w:type="character" w:styleId="CommentReference">
    <w:name w:val="annotation reference"/>
    <w:basedOn w:val="DefaultParagraphFont"/>
    <w:uiPriority w:val="99"/>
    <w:semiHidden/>
    <w:unhideWhenUsed/>
    <w:rsid w:val="00A86669"/>
    <w:rPr>
      <w:sz w:val="18"/>
      <w:szCs w:val="18"/>
    </w:rPr>
  </w:style>
  <w:style w:type="paragraph" w:styleId="CommentText">
    <w:name w:val="annotation text"/>
    <w:basedOn w:val="Normal"/>
    <w:link w:val="CommentTextChar"/>
    <w:uiPriority w:val="99"/>
    <w:semiHidden/>
    <w:unhideWhenUsed/>
    <w:rsid w:val="00A86669"/>
  </w:style>
  <w:style w:type="character" w:customStyle="1" w:styleId="CommentTextChar">
    <w:name w:val="Comment Text Char"/>
    <w:basedOn w:val="DefaultParagraphFont"/>
    <w:link w:val="CommentText"/>
    <w:uiPriority w:val="99"/>
    <w:semiHidden/>
    <w:rsid w:val="00A86669"/>
    <w:rPr>
      <w:rFonts w:ascii="Arial" w:eastAsia="PMingLiU" w:hAnsi="Arial" w:cs="Calibri"/>
      <w:kern w:val="0"/>
      <w:sz w:val="22"/>
      <w:lang w:val="en-GB" w:eastAsia="en-GB"/>
    </w:rPr>
  </w:style>
  <w:style w:type="paragraph" w:styleId="CommentSubject">
    <w:name w:val="annotation subject"/>
    <w:basedOn w:val="CommentText"/>
    <w:next w:val="CommentText"/>
    <w:link w:val="CommentSubjectChar"/>
    <w:uiPriority w:val="99"/>
    <w:semiHidden/>
    <w:unhideWhenUsed/>
    <w:rsid w:val="00A86669"/>
    <w:rPr>
      <w:b/>
      <w:bCs/>
    </w:rPr>
  </w:style>
  <w:style w:type="character" w:customStyle="1" w:styleId="CommentSubjectChar">
    <w:name w:val="Comment Subject Char"/>
    <w:basedOn w:val="CommentTextChar"/>
    <w:link w:val="CommentSubject"/>
    <w:uiPriority w:val="99"/>
    <w:semiHidden/>
    <w:rsid w:val="00A86669"/>
    <w:rPr>
      <w:rFonts w:ascii="Arial" w:eastAsia="PMingLiU" w:hAnsi="Arial" w:cs="Calibri"/>
      <w:b/>
      <w:bCs/>
      <w:kern w:val="0"/>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file:///I:\ASSEMBLY\22\RES\918.doc"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file:///I:\ASSEMBLY\22\RES\918.doc"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CCC55-5930-407B-BF3A-DCDBD26E3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9</Pages>
  <Words>2400</Words>
  <Characters>13681</Characters>
  <Application>Microsoft Office Word</Application>
  <DocSecurity>0</DocSecurity>
  <Lines>114</Lines>
  <Paragraphs>32</Paragraphs>
  <ScaleCrop>false</ScaleCrop>
  <Company/>
  <LinksUpToDate>false</LinksUpToDate>
  <CharactersWithSpaces>16049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Fujitsu's User</dc:creator>
  <cp:lastModifiedBy>Mike Hadley</cp:lastModifiedBy>
  <cp:revision>27</cp:revision>
  <dcterms:created xsi:type="dcterms:W3CDTF">2011-09-20T03:03:00Z</dcterms:created>
  <dcterms:modified xsi:type="dcterms:W3CDTF">2011-09-22T16:06:00Z</dcterms:modified>
</cp:coreProperties>
</file>